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B8566" w14:textId="68B36C9B" w:rsidR="00860EA3" w:rsidRDefault="00814A28" w:rsidP="00814A28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Group Initiative </w:t>
      </w:r>
      <w:r w:rsidR="00B054D4">
        <w:rPr>
          <w:rFonts w:ascii="Garamond" w:hAnsi="Garamond"/>
          <w:b/>
          <w:sz w:val="32"/>
          <w:szCs w:val="32"/>
        </w:rPr>
        <w:t>Action Plan</w:t>
      </w:r>
    </w:p>
    <w:p w14:paraId="67954866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65076B7C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206C7654" w14:textId="2B0B0506" w:rsidR="00814A28" w:rsidRPr="00814A28" w:rsidRDefault="009B7202" w:rsidP="00814A28">
      <w:pPr>
        <w:jc w:val="center"/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>Community Partnerships and Fundraising</w:t>
      </w:r>
      <w:r w:rsidR="00F71732">
        <w:rPr>
          <w:rFonts w:ascii="Garamond" w:hAnsi="Garamond"/>
          <w:b/>
          <w:i/>
          <w:sz w:val="28"/>
          <w:szCs w:val="28"/>
        </w:rPr>
        <w:t xml:space="preserve"> Committee</w:t>
      </w:r>
    </w:p>
    <w:p w14:paraId="21CD552B" w14:textId="16040A19" w:rsidR="0085334F" w:rsidRPr="0085334F" w:rsidRDefault="0085334F" w:rsidP="0085334F">
      <w:pPr>
        <w:rPr>
          <w:rFonts w:ascii="Garamond" w:eastAsia="Times New Roman" w:hAnsi="Garamond" w:cs="Times New Roman"/>
          <w:b/>
          <w:sz w:val="32"/>
          <w:szCs w:val="32"/>
        </w:rPr>
      </w:pPr>
    </w:p>
    <w:tbl>
      <w:tblPr>
        <w:tblStyle w:val="TableGrid"/>
        <w:tblW w:w="9648" w:type="dxa"/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96080A" w:rsidRPr="00814A28" w14:paraId="350F07C2" w14:textId="77777777" w:rsidTr="0085334F">
        <w:tc>
          <w:tcPr>
            <w:tcW w:w="9648" w:type="dxa"/>
            <w:gridSpan w:val="3"/>
          </w:tcPr>
          <w:p w14:paraId="38B3A2F8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B421C63" w14:textId="1D4C77CB" w:rsidR="0096080A" w:rsidRDefault="0096080A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Committee Members: 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Rich, Collin, </w:t>
            </w:r>
            <w:r w:rsidR="009B7202">
              <w:rPr>
                <w:rFonts w:ascii="Garamond" w:hAnsi="Garamond"/>
                <w:sz w:val="22"/>
                <w:szCs w:val="22"/>
              </w:rPr>
              <w:t xml:space="preserve">and </w:t>
            </w:r>
            <w:proofErr w:type="spellStart"/>
            <w:r w:rsidR="009B7202">
              <w:rPr>
                <w:rFonts w:ascii="Garamond" w:hAnsi="Garamond"/>
                <w:sz w:val="22"/>
                <w:szCs w:val="22"/>
              </w:rPr>
              <w:t>Merri</w:t>
            </w:r>
            <w:proofErr w:type="spellEnd"/>
            <w:r w:rsidR="009B7202">
              <w:rPr>
                <w:rFonts w:ascii="Garamond" w:hAnsi="Garamond"/>
                <w:sz w:val="22"/>
                <w:szCs w:val="22"/>
              </w:rPr>
              <w:t xml:space="preserve"> Ann</w:t>
            </w:r>
            <w:r w:rsidR="0020141C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E8FFDF9" w14:textId="1CA97033" w:rsidR="00333A28" w:rsidRPr="0096080A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6080A" w:rsidRPr="00814A28" w14:paraId="50C90E47" w14:textId="77777777" w:rsidTr="0085334F">
        <w:tc>
          <w:tcPr>
            <w:tcW w:w="9648" w:type="dxa"/>
            <w:gridSpan w:val="3"/>
          </w:tcPr>
          <w:p w14:paraId="418C26A7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613D0F" w14:textId="3740692A" w:rsidR="0096080A" w:rsidRDefault="0096080A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Summer Meeting: </w:t>
            </w:r>
            <w:r w:rsidR="009B7202">
              <w:rPr>
                <w:rFonts w:ascii="Garamond" w:hAnsi="Garamond"/>
                <w:sz w:val="22"/>
                <w:szCs w:val="22"/>
              </w:rPr>
              <w:t xml:space="preserve">Wednesday, August 15 </w:t>
            </w:r>
            <w:ins w:id="0" w:author="Jessica Marie Westhoff" w:date="2012-07-01T15:27:00Z">
              <w:r w:rsidR="009333DE">
                <w:rPr>
                  <w:rFonts w:ascii="Garamond" w:hAnsi="Garamond"/>
                  <w:sz w:val="22"/>
                  <w:szCs w:val="22"/>
                </w:rPr>
                <w:t xml:space="preserve">(Time? Location?) </w:t>
              </w:r>
            </w:ins>
          </w:p>
          <w:p w14:paraId="6BA5C024" w14:textId="6AA062C5" w:rsidR="00333A28" w:rsidRPr="00814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1E51FF5D" w14:textId="77777777" w:rsidTr="003A6338"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14:paraId="0194B90F" w14:textId="0DF0C913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D491289" w14:textId="44232295" w:rsidR="0085334F" w:rsidRPr="009B7202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Our Purpose: </w:t>
            </w:r>
            <w:r w:rsidR="002C11E8">
              <w:rPr>
                <w:rFonts w:ascii="Garamond" w:hAnsi="Garamond"/>
                <w:sz w:val="22"/>
                <w:szCs w:val="22"/>
              </w:rPr>
              <w:t xml:space="preserve">To build community partnerships throughout the state of Idaho to help fund the Idaho Scholastic Art &amp; Writing Awards.  </w:t>
            </w:r>
          </w:p>
          <w:p w14:paraId="6B18A3FE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B74E3C0" w14:textId="77777777" w:rsidR="00177949" w:rsidRPr="00814A28" w:rsidRDefault="00177949" w:rsidP="009B7202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A6338" w:rsidRPr="00814A28" w14:paraId="42EF8466" w14:textId="77777777" w:rsidTr="003A6338">
        <w:tc>
          <w:tcPr>
            <w:tcW w:w="9648" w:type="dxa"/>
            <w:gridSpan w:val="3"/>
            <w:shd w:val="clear" w:color="auto" w:fill="C0C0C0"/>
          </w:tcPr>
          <w:p w14:paraId="680FD872" w14:textId="77777777" w:rsidR="003A6338" w:rsidRPr="00814A28" w:rsidRDefault="003A633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59843D1C" w14:textId="77777777" w:rsidTr="0085334F">
        <w:tc>
          <w:tcPr>
            <w:tcW w:w="9648" w:type="dxa"/>
            <w:gridSpan w:val="3"/>
          </w:tcPr>
          <w:p w14:paraId="3AE58B7B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ABE589E" w14:textId="1A175CF8" w:rsidR="0085334F" w:rsidRPr="003A6338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Goal #1: </w:t>
            </w:r>
            <w:r w:rsidR="00EC1156">
              <w:rPr>
                <w:rFonts w:ascii="Garamond" w:hAnsi="Garamond"/>
                <w:sz w:val="22"/>
                <w:szCs w:val="22"/>
              </w:rPr>
              <w:t xml:space="preserve">Raise a minimum of $3500 in sponsorships.  </w:t>
            </w:r>
            <w:r w:rsidR="0018218A">
              <w:rPr>
                <w:rFonts w:ascii="Garamond" w:hAnsi="Garamond"/>
                <w:sz w:val="22"/>
                <w:szCs w:val="22"/>
              </w:rPr>
              <w:t xml:space="preserve">  </w:t>
            </w:r>
          </w:p>
          <w:p w14:paraId="3DBEBDCD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85334F" w:rsidRPr="00814A28" w14:paraId="746FD6C3" w14:textId="77777777" w:rsidTr="00E52A5B">
        <w:tc>
          <w:tcPr>
            <w:tcW w:w="3216" w:type="dxa"/>
          </w:tcPr>
          <w:p w14:paraId="7356751A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1293AA1" w14:textId="7F931421" w:rsidR="0085334F" w:rsidRPr="00814A28" w:rsidRDefault="00814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Specific Steps We </w:t>
            </w:r>
            <w:r w:rsidR="0085334F" w:rsidRPr="00814A28">
              <w:rPr>
                <w:rFonts w:ascii="Garamond" w:hAnsi="Garamond"/>
                <w:b/>
                <w:sz w:val="22"/>
                <w:szCs w:val="22"/>
              </w:rPr>
              <w:t>Can Take</w:t>
            </w:r>
          </w:p>
          <w:p w14:paraId="65BB1C0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5630690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6D75317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D6D9FD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Timeline</w:t>
            </w:r>
          </w:p>
          <w:p w14:paraId="1A3A1BDE" w14:textId="51B58FD8" w:rsidR="0085334F" w:rsidRPr="00814A28" w:rsidRDefault="0085334F" w:rsidP="00814A2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Be as specific as you can.)</w:t>
            </w:r>
          </w:p>
        </w:tc>
        <w:tc>
          <w:tcPr>
            <w:tcW w:w="3216" w:type="dxa"/>
          </w:tcPr>
          <w:p w14:paraId="1D9B81E2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E3E21C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Needed Resources</w:t>
            </w:r>
          </w:p>
          <w:p w14:paraId="424BE3D2" w14:textId="7564EE43" w:rsidR="0085334F" w:rsidRPr="00814A28" w:rsidRDefault="0085334F" w:rsidP="00814A2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 xml:space="preserve">Includes 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colleagues, students, community partners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, time, texts, etc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14A28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85334F" w:rsidRPr="00814A28" w14:paraId="01AB7D01" w14:textId="77777777" w:rsidTr="00E52A5B">
        <w:tc>
          <w:tcPr>
            <w:tcW w:w="3216" w:type="dxa"/>
          </w:tcPr>
          <w:p w14:paraId="71D27D7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63C51CE2" w14:textId="6C20364E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1.</w:t>
            </w:r>
            <w:r w:rsidR="000D4B5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 Put generic letter together and then streamline to individuals. </w:t>
            </w:r>
          </w:p>
          <w:p w14:paraId="1BF1F62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12361DB" w14:textId="77777777" w:rsidR="00062FAF" w:rsidRPr="00814A28" w:rsidRDefault="00062FA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2AD04C24" w14:textId="77777777" w:rsidR="0085334F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405DA05" w14:textId="77777777" w:rsidR="00AC6C45" w:rsidRDefault="00AC6C45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Letter will be finalized by July 27</w:t>
            </w:r>
          </w:p>
          <w:p w14:paraId="156DBB25" w14:textId="1D625758" w:rsidR="00AC6C45" w:rsidRPr="00814A28" w:rsidRDefault="00AC6C45" w:rsidP="00AC6C4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Send to new and previous sponsors</w:t>
            </w:r>
          </w:p>
        </w:tc>
        <w:tc>
          <w:tcPr>
            <w:tcW w:w="3216" w:type="dxa"/>
          </w:tcPr>
          <w:p w14:paraId="196F57C2" w14:textId="77777777" w:rsidR="0076795D" w:rsidRDefault="0076795D" w:rsidP="00EC1156">
            <w:pPr>
              <w:rPr>
                <w:rFonts w:ascii="Garamond" w:hAnsi="Garamond"/>
                <w:sz w:val="22"/>
                <w:szCs w:val="22"/>
              </w:rPr>
            </w:pPr>
          </w:p>
          <w:p w14:paraId="2DB130D7" w14:textId="5F867D20" w:rsidR="00AC6C45" w:rsidRPr="00814A28" w:rsidRDefault="00AC6C45" w:rsidP="00EC1156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</w:rPr>
              <w:t>Merri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Ann</w:t>
            </w:r>
          </w:p>
        </w:tc>
      </w:tr>
      <w:tr w:rsidR="0085334F" w:rsidRPr="00814A28" w14:paraId="6693BA14" w14:textId="77777777" w:rsidTr="00E52A5B">
        <w:tc>
          <w:tcPr>
            <w:tcW w:w="3216" w:type="dxa"/>
          </w:tcPr>
          <w:p w14:paraId="3324FBB4" w14:textId="3F89BC98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3D3F11B" w14:textId="60BD8C9B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2.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 Mail out letters</w:t>
            </w:r>
            <w:r w:rsidR="00B61482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430BFCE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DF3359D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62C7F4A4" w14:textId="77777777" w:rsidR="0085334F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65CAB3E" w14:textId="2916452C" w:rsidR="00AC6C45" w:rsidRPr="00814A28" w:rsidRDefault="00AC6C45" w:rsidP="00AC6C4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Meet on August 15</w:t>
            </w:r>
            <w:r w:rsidRPr="00AC6C45">
              <w:rPr>
                <w:rFonts w:ascii="Garamond" w:hAnsi="Garamond"/>
                <w:sz w:val="22"/>
                <w:szCs w:val="22"/>
                <w:vertAlign w:val="superscript"/>
              </w:rPr>
              <w:t>th</w:t>
            </w:r>
            <w:r>
              <w:rPr>
                <w:rFonts w:ascii="Garamond" w:hAnsi="Garamond"/>
                <w:sz w:val="22"/>
                <w:szCs w:val="22"/>
              </w:rPr>
              <w:t xml:space="preserve"> to determine who sends to who</w:t>
            </w:r>
          </w:p>
        </w:tc>
        <w:tc>
          <w:tcPr>
            <w:tcW w:w="3216" w:type="dxa"/>
          </w:tcPr>
          <w:p w14:paraId="3FE89A2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C222FE2" w14:textId="3DBEB29D" w:rsidR="00B61482" w:rsidRPr="00814A28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85334F" w:rsidRPr="00814A28" w14:paraId="4F9D0603" w14:textId="77777777" w:rsidTr="0036368D">
        <w:tc>
          <w:tcPr>
            <w:tcW w:w="3216" w:type="dxa"/>
            <w:tcBorders>
              <w:bottom w:val="single" w:sz="4" w:space="0" w:color="auto"/>
            </w:tcBorders>
          </w:tcPr>
          <w:p w14:paraId="2CD8F365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1FECCC5" w14:textId="56686BBF" w:rsidR="00A732AB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3.</w:t>
            </w:r>
            <w:r w:rsidR="00454A0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 Follow-up letters</w:t>
            </w:r>
          </w:p>
          <w:p w14:paraId="6C3ACFC6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7EFA5227" w14:textId="77777777" w:rsidR="0085334F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741CC54" w14:textId="642EA537" w:rsidR="00AC6C45" w:rsidRPr="00814A28" w:rsidRDefault="00AC6C45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Throughout September, October, and November </w:t>
            </w: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596E916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C51A18C" w14:textId="4F3E78CF" w:rsidR="00F27DE3" w:rsidRDefault="00F27DE3" w:rsidP="00F27DE3">
            <w:pPr>
              <w:rPr>
                <w:rFonts w:ascii="Garamond" w:hAnsi="Garamond"/>
                <w:sz w:val="22"/>
                <w:szCs w:val="22"/>
              </w:rPr>
            </w:pPr>
          </w:p>
          <w:p w14:paraId="2A1A9A7F" w14:textId="357FA545" w:rsidR="00B377B2" w:rsidRDefault="00B377B2" w:rsidP="00814A28">
            <w:pPr>
              <w:rPr>
                <w:ins w:id="1" w:author="Jessica Marie Westhoff" w:date="2012-07-01T14:01:00Z"/>
                <w:rFonts w:ascii="Garamond" w:hAnsi="Garamond"/>
                <w:sz w:val="22"/>
                <w:szCs w:val="22"/>
              </w:rPr>
            </w:pPr>
            <w:ins w:id="2" w:author="Jessica Marie Westhoff" w:date="2012-07-01T14:00:00Z">
              <w:r>
                <w:rPr>
                  <w:rFonts w:ascii="Garamond" w:hAnsi="Garamond"/>
                  <w:sz w:val="22"/>
                  <w:szCs w:val="22"/>
                </w:rPr>
                <w:t xml:space="preserve"> </w:t>
              </w:r>
            </w:ins>
          </w:p>
          <w:p w14:paraId="22486D7D" w14:textId="52AF4C9A" w:rsidR="00B377B2" w:rsidRPr="00814A28" w:rsidRDefault="00B377B2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6AE3A7BB" w14:textId="77777777" w:rsidTr="0036368D">
        <w:tc>
          <w:tcPr>
            <w:tcW w:w="9648" w:type="dxa"/>
            <w:gridSpan w:val="3"/>
            <w:shd w:val="clear" w:color="auto" w:fill="C0C0C0"/>
          </w:tcPr>
          <w:p w14:paraId="5DDC638B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30AAD4B4" w14:textId="77777777" w:rsidTr="00A9699D">
        <w:tc>
          <w:tcPr>
            <w:tcW w:w="9648" w:type="dxa"/>
            <w:gridSpan w:val="3"/>
          </w:tcPr>
          <w:p w14:paraId="2CF0D336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DE39AC8" w14:textId="4AA9C42E" w:rsidR="0036368D" w:rsidRPr="00AC6C45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Goal #2</w:t>
            </w: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: </w:t>
            </w:r>
            <w:r w:rsidR="00AC6C45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Secure grants. </w:t>
            </w:r>
          </w:p>
          <w:p w14:paraId="6FEEA131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080501F4" w14:textId="77777777" w:rsidTr="00E52A5B">
        <w:tc>
          <w:tcPr>
            <w:tcW w:w="3216" w:type="dxa"/>
          </w:tcPr>
          <w:p w14:paraId="797BF07D" w14:textId="1E23556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2C5ED0A" w14:textId="75299C0A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C6C45">
              <w:rPr>
                <w:rFonts w:ascii="Garamond" w:hAnsi="Garamond"/>
                <w:sz w:val="22"/>
                <w:szCs w:val="22"/>
              </w:rPr>
              <w:t xml:space="preserve"> Look for grants – INL and NCTE</w:t>
            </w:r>
          </w:p>
          <w:p w14:paraId="38E88E3E" w14:textId="77777777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8540F36" w14:textId="77777777" w:rsidR="0076795D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CA5AEAC" w14:textId="2BD873E5" w:rsidR="00AC6C45" w:rsidRDefault="00AC6C45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Look in September and report in October</w:t>
            </w:r>
          </w:p>
        </w:tc>
        <w:tc>
          <w:tcPr>
            <w:tcW w:w="3216" w:type="dxa"/>
          </w:tcPr>
          <w:p w14:paraId="29E2D389" w14:textId="77777777" w:rsidR="0076795D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B2AE7A3" w14:textId="7DDA0336" w:rsidR="00AC6C45" w:rsidRDefault="00AC6C45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Collin </w:t>
            </w:r>
          </w:p>
        </w:tc>
      </w:tr>
      <w:tr w:rsidR="0036368D" w:rsidRPr="00814A28" w14:paraId="247FF1ED" w14:textId="77777777" w:rsidTr="00E52A5B">
        <w:tc>
          <w:tcPr>
            <w:tcW w:w="3216" w:type="dxa"/>
          </w:tcPr>
          <w:p w14:paraId="4C900FCF" w14:textId="245E714B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DBB454D" w14:textId="3D0F454D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  <w:ins w:id="3" w:author="Jessica Marie Westhoff" w:date="2012-07-01T15:28:00Z">
              <w:r w:rsidR="009333DE">
                <w:rPr>
                  <w:rFonts w:ascii="Garamond" w:hAnsi="Garamond"/>
                  <w:sz w:val="22"/>
                  <w:szCs w:val="22"/>
                </w:rPr>
                <w:t xml:space="preserve">Are there other grants we might want to look into?  Idaho Humanities Council?  Idaho Arts grants? </w:t>
              </w:r>
            </w:ins>
          </w:p>
          <w:p w14:paraId="3D19B33C" w14:textId="77777777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DFDCA08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2C3C6874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2D2A4245" w14:textId="77777777" w:rsidTr="00A9699D">
        <w:tblPrEx>
          <w:tblLook w:val="04A0" w:firstRow="1" w:lastRow="0" w:firstColumn="1" w:lastColumn="0" w:noHBand="0" w:noVBand="1"/>
        </w:tblPrEx>
        <w:tc>
          <w:tcPr>
            <w:tcW w:w="3216" w:type="dxa"/>
            <w:tcBorders>
              <w:bottom w:val="single" w:sz="4" w:space="0" w:color="auto"/>
            </w:tcBorders>
          </w:tcPr>
          <w:p w14:paraId="562D0750" w14:textId="43B54A22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87E6354" w14:textId="445A4967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F5AD439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1A8C6E65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1873CA72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398989F7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  <w:shd w:val="clear" w:color="auto" w:fill="C0C0C0"/>
          </w:tcPr>
          <w:p w14:paraId="386FF151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203F0E9C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</w:tcPr>
          <w:p w14:paraId="0A5F52B4" w14:textId="0EA372C6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05F477C5" w14:textId="200A047F" w:rsidR="00A9699D" w:rsidRPr="00EC1156" w:rsidRDefault="00A9699D" w:rsidP="0036368D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EC1156">
              <w:rPr>
                <w:rFonts w:ascii="Garamond" w:hAnsi="Garamond"/>
                <w:b/>
                <w:sz w:val="22"/>
                <w:szCs w:val="22"/>
              </w:rPr>
              <w:t xml:space="preserve">Goal #3: </w:t>
            </w:r>
            <w:ins w:id="4" w:author="Jessica Marie Westhoff" w:date="2012-07-01T15:28:00Z">
              <w:r w:rsidR="009333DE">
                <w:rPr>
                  <w:rFonts w:ascii="Garamond" w:hAnsi="Garamond"/>
                  <w:b/>
                  <w:sz w:val="22"/>
                  <w:szCs w:val="22"/>
                </w:rPr>
                <w:t xml:space="preserve">Perhaps we could create one goal around the idea of fostering community partnerships with organizations like The Cabin?  </w:t>
              </w:r>
            </w:ins>
            <w:bookmarkStart w:id="5" w:name="_GoBack"/>
            <w:bookmarkEnd w:id="5"/>
          </w:p>
          <w:p w14:paraId="02BCCE32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03B718A8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1F52F42" w14:textId="0E86EC90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5622C25A" w14:textId="4FE9550D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1. </w:t>
            </w:r>
          </w:p>
          <w:p w14:paraId="197C2090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9F9F400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23B9208D" w14:textId="77777777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5128CFA" w14:textId="77777777" w:rsidR="0076795D" w:rsidRPr="0036368D" w:rsidRDefault="0076795D" w:rsidP="00EC115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33B72426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BC9BA42" w14:textId="77777777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CD35ED9" w14:textId="7226A733" w:rsid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2. </w:t>
            </w:r>
          </w:p>
          <w:p w14:paraId="2239A399" w14:textId="16E6518D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845F1C3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E587CC3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66C9C6B0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65AB13B2" w14:textId="77777777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6F1F73A5" w14:textId="24A474EF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3. </w:t>
            </w:r>
          </w:p>
          <w:p w14:paraId="13F2A172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E284B82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AE5A3CD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50DE2F51" w14:textId="2AAD79F6" w:rsidR="00B377B2" w:rsidRPr="00814A28" w:rsidRDefault="00B377B2" w:rsidP="00F874A8">
      <w:pPr>
        <w:rPr>
          <w:rFonts w:ascii="Garamond" w:hAnsi="Garamond"/>
          <w:sz w:val="22"/>
          <w:szCs w:val="22"/>
        </w:rPr>
      </w:pPr>
    </w:p>
    <w:sectPr w:rsidR="00B377B2" w:rsidRPr="00814A28" w:rsidSect="0021263E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E03B" w14:textId="77777777" w:rsidR="00A9699D" w:rsidRDefault="00A9699D" w:rsidP="00860EA3">
      <w:r>
        <w:separator/>
      </w:r>
    </w:p>
  </w:endnote>
  <w:endnote w:type="continuationSeparator" w:id="0">
    <w:p w14:paraId="40882E95" w14:textId="77777777" w:rsidR="00A9699D" w:rsidRDefault="00A9699D" w:rsidP="0086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E83D" w14:textId="77777777" w:rsidR="00A9699D" w:rsidRDefault="00A9699D" w:rsidP="00860EA3">
      <w:r>
        <w:separator/>
      </w:r>
    </w:p>
  </w:footnote>
  <w:footnote w:type="continuationSeparator" w:id="0">
    <w:p w14:paraId="5AC962CA" w14:textId="77777777" w:rsidR="00A9699D" w:rsidRDefault="00A9699D" w:rsidP="0086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002"/>
    <w:multiLevelType w:val="hybridMultilevel"/>
    <w:tmpl w:val="2C6C9E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06293A"/>
    <w:multiLevelType w:val="hybridMultilevel"/>
    <w:tmpl w:val="B2A0379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994A56"/>
    <w:multiLevelType w:val="multilevel"/>
    <w:tmpl w:val="1A2C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7388F"/>
    <w:multiLevelType w:val="hybridMultilevel"/>
    <w:tmpl w:val="E6640C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313669"/>
    <w:multiLevelType w:val="hybridMultilevel"/>
    <w:tmpl w:val="75C44F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837463"/>
    <w:multiLevelType w:val="hybridMultilevel"/>
    <w:tmpl w:val="8BDAA8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135993"/>
    <w:multiLevelType w:val="hybridMultilevel"/>
    <w:tmpl w:val="3724BD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A3"/>
    <w:rsid w:val="0002477B"/>
    <w:rsid w:val="00041069"/>
    <w:rsid w:val="00062FAF"/>
    <w:rsid w:val="000D4B5F"/>
    <w:rsid w:val="00177949"/>
    <w:rsid w:val="0018218A"/>
    <w:rsid w:val="001C099B"/>
    <w:rsid w:val="001D4059"/>
    <w:rsid w:val="001E095D"/>
    <w:rsid w:val="0020141C"/>
    <w:rsid w:val="00205149"/>
    <w:rsid w:val="0021263E"/>
    <w:rsid w:val="00260B70"/>
    <w:rsid w:val="002C11E8"/>
    <w:rsid w:val="00306D13"/>
    <w:rsid w:val="00333A28"/>
    <w:rsid w:val="003506DF"/>
    <w:rsid w:val="0036368D"/>
    <w:rsid w:val="003A6338"/>
    <w:rsid w:val="00454A0C"/>
    <w:rsid w:val="00485DF1"/>
    <w:rsid w:val="0056566A"/>
    <w:rsid w:val="005B42AE"/>
    <w:rsid w:val="00653ECE"/>
    <w:rsid w:val="00661596"/>
    <w:rsid w:val="0069619C"/>
    <w:rsid w:val="0076795D"/>
    <w:rsid w:val="007C3C4D"/>
    <w:rsid w:val="00814A28"/>
    <w:rsid w:val="0085334F"/>
    <w:rsid w:val="00860EA3"/>
    <w:rsid w:val="00893594"/>
    <w:rsid w:val="00911BAD"/>
    <w:rsid w:val="009333DE"/>
    <w:rsid w:val="0096080A"/>
    <w:rsid w:val="009B239B"/>
    <w:rsid w:val="009B7202"/>
    <w:rsid w:val="00A00A98"/>
    <w:rsid w:val="00A732AB"/>
    <w:rsid w:val="00A9699D"/>
    <w:rsid w:val="00AC6C45"/>
    <w:rsid w:val="00B054D4"/>
    <w:rsid w:val="00B377B2"/>
    <w:rsid w:val="00B406C3"/>
    <w:rsid w:val="00B61482"/>
    <w:rsid w:val="00BC5A32"/>
    <w:rsid w:val="00C1620B"/>
    <w:rsid w:val="00D81573"/>
    <w:rsid w:val="00E52A5B"/>
    <w:rsid w:val="00EC1156"/>
    <w:rsid w:val="00EC246A"/>
    <w:rsid w:val="00EF03FA"/>
    <w:rsid w:val="00F27DE3"/>
    <w:rsid w:val="00F330C0"/>
    <w:rsid w:val="00F71732"/>
    <w:rsid w:val="00F8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25B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FC7434-7375-D34C-8BB8-E7193D119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187</Words>
  <Characters>1071</Characters>
  <Application>Microsoft Macintosh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6</cp:revision>
  <cp:lastPrinted>2012-06-14T03:11:00Z</cp:lastPrinted>
  <dcterms:created xsi:type="dcterms:W3CDTF">2012-07-01T21:19:00Z</dcterms:created>
  <dcterms:modified xsi:type="dcterms:W3CDTF">2012-07-01T21:29:00Z</dcterms:modified>
</cp:coreProperties>
</file>