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B8566" w14:textId="68B36C9B" w:rsidR="00860EA3" w:rsidRDefault="00814A28" w:rsidP="00814A28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Group Initiative </w:t>
      </w:r>
      <w:r w:rsidR="00B054D4">
        <w:rPr>
          <w:rFonts w:ascii="Garamond" w:hAnsi="Garamond"/>
          <w:b/>
          <w:sz w:val="32"/>
          <w:szCs w:val="32"/>
        </w:rPr>
        <w:t>Action Plan</w:t>
      </w:r>
    </w:p>
    <w:p w14:paraId="67954866" w14:textId="77777777" w:rsidR="00814A28" w:rsidRPr="00814A28" w:rsidRDefault="00814A28" w:rsidP="00814A28">
      <w:pPr>
        <w:jc w:val="center"/>
        <w:rPr>
          <w:rFonts w:ascii="Garamond" w:hAnsi="Garamond"/>
          <w:b/>
          <w:sz w:val="8"/>
          <w:szCs w:val="8"/>
        </w:rPr>
      </w:pPr>
    </w:p>
    <w:p w14:paraId="65076B7C" w14:textId="77777777" w:rsidR="00814A28" w:rsidRPr="00814A28" w:rsidRDefault="00814A28" w:rsidP="00814A28">
      <w:pPr>
        <w:jc w:val="center"/>
        <w:rPr>
          <w:rFonts w:ascii="Garamond" w:hAnsi="Garamond"/>
          <w:b/>
          <w:sz w:val="8"/>
          <w:szCs w:val="8"/>
        </w:rPr>
      </w:pPr>
    </w:p>
    <w:p w14:paraId="206C7654" w14:textId="30700FD3" w:rsidR="00814A28" w:rsidRPr="00814A28" w:rsidRDefault="001D4059" w:rsidP="00814A28">
      <w:pPr>
        <w:jc w:val="center"/>
        <w:rPr>
          <w:rFonts w:ascii="Garamond" w:hAnsi="Garamond"/>
          <w:b/>
          <w:i/>
          <w:sz w:val="28"/>
          <w:szCs w:val="28"/>
        </w:rPr>
      </w:pPr>
      <w:del w:id="0" w:author="Jessica Marie Westhoff" w:date="2012-07-01T14:20:00Z">
        <w:r w:rsidDel="00D81573">
          <w:rPr>
            <w:rFonts w:ascii="Garamond" w:hAnsi="Garamond"/>
            <w:b/>
            <w:i/>
            <w:sz w:val="28"/>
            <w:szCs w:val="28"/>
          </w:rPr>
          <w:delText>Recognition and Publication Committee</w:delText>
        </w:r>
      </w:del>
      <w:ins w:id="1" w:author="Jessica Marie Westhoff" w:date="2012-07-01T14:20:00Z">
        <w:r w:rsidR="00D81573">
          <w:rPr>
            <w:rFonts w:ascii="Garamond" w:hAnsi="Garamond"/>
            <w:b/>
            <w:i/>
            <w:sz w:val="28"/>
            <w:szCs w:val="28"/>
          </w:rPr>
          <w:t>Outreach and Public Relations Committee</w:t>
        </w:r>
      </w:ins>
      <w:bookmarkStart w:id="2" w:name="_GoBack"/>
      <w:bookmarkEnd w:id="2"/>
    </w:p>
    <w:p w14:paraId="21CD552B" w14:textId="16040A19" w:rsidR="0085334F" w:rsidRPr="0085334F" w:rsidRDefault="0085334F" w:rsidP="0085334F">
      <w:pPr>
        <w:rPr>
          <w:rFonts w:ascii="Garamond" w:eastAsia="Times New Roman" w:hAnsi="Garamond" w:cs="Times New Roman"/>
          <w:b/>
          <w:sz w:val="32"/>
          <w:szCs w:val="32"/>
        </w:rPr>
      </w:pPr>
    </w:p>
    <w:tbl>
      <w:tblPr>
        <w:tblStyle w:val="TableGrid"/>
        <w:tblW w:w="9648" w:type="dxa"/>
        <w:tblLook w:val="00A0" w:firstRow="1" w:lastRow="0" w:firstColumn="1" w:lastColumn="0" w:noHBand="0" w:noVBand="0"/>
      </w:tblPr>
      <w:tblGrid>
        <w:gridCol w:w="3216"/>
        <w:gridCol w:w="3216"/>
        <w:gridCol w:w="3216"/>
      </w:tblGrid>
      <w:tr w:rsidR="0096080A" w:rsidRPr="00814A28" w14:paraId="350F07C2" w14:textId="77777777" w:rsidTr="0085334F">
        <w:tc>
          <w:tcPr>
            <w:tcW w:w="9648" w:type="dxa"/>
            <w:gridSpan w:val="3"/>
          </w:tcPr>
          <w:p w14:paraId="38B3A2F8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2B421C63" w14:textId="17160D57" w:rsidR="0096080A" w:rsidRDefault="0096080A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Committee Members: </w:t>
            </w:r>
            <w:r>
              <w:rPr>
                <w:rFonts w:ascii="Garamond" w:hAnsi="Garamond"/>
                <w:sz w:val="22"/>
                <w:szCs w:val="22"/>
              </w:rPr>
              <w:t xml:space="preserve">Kate, Nancy, Kylie, Pam, </w:t>
            </w:r>
            <w:r w:rsidR="00B61482">
              <w:rPr>
                <w:rFonts w:ascii="Garamond" w:hAnsi="Garamond"/>
                <w:sz w:val="22"/>
                <w:szCs w:val="22"/>
              </w:rPr>
              <w:t xml:space="preserve">Greg L., </w:t>
            </w:r>
            <w:r w:rsidR="000D4B5F">
              <w:rPr>
                <w:rFonts w:ascii="Garamond" w:hAnsi="Garamond"/>
                <w:sz w:val="22"/>
                <w:szCs w:val="22"/>
              </w:rPr>
              <w:t>and Pat</w:t>
            </w:r>
          </w:p>
          <w:p w14:paraId="3E8FFDF9" w14:textId="1CA97033" w:rsidR="00333A28" w:rsidRPr="0096080A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6080A" w:rsidRPr="00814A28" w14:paraId="50C90E47" w14:textId="77777777" w:rsidTr="0085334F">
        <w:tc>
          <w:tcPr>
            <w:tcW w:w="9648" w:type="dxa"/>
            <w:gridSpan w:val="3"/>
          </w:tcPr>
          <w:p w14:paraId="418C26A7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D613D0F" w14:textId="5131A859" w:rsidR="0096080A" w:rsidRDefault="0096080A" w:rsidP="00814A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Summer Meeting: </w:t>
            </w:r>
            <w:r w:rsidRPr="0096080A">
              <w:rPr>
                <w:rFonts w:ascii="Garamond" w:hAnsi="Garamond"/>
                <w:sz w:val="22"/>
                <w:szCs w:val="22"/>
              </w:rPr>
              <w:t xml:space="preserve">Friday, August </w:t>
            </w:r>
            <w:proofErr w:type="gramStart"/>
            <w:r w:rsidRPr="0096080A">
              <w:rPr>
                <w:rFonts w:ascii="Garamond" w:hAnsi="Garamond"/>
                <w:sz w:val="22"/>
                <w:szCs w:val="22"/>
              </w:rPr>
              <w:t>17</w:t>
            </w:r>
            <w:r w:rsidRPr="0096080A">
              <w:rPr>
                <w:rFonts w:ascii="Garamond" w:hAnsi="Garamond"/>
                <w:sz w:val="22"/>
                <w:szCs w:val="22"/>
                <w:vertAlign w:val="superscript"/>
              </w:rPr>
              <w:t>th</w:t>
            </w:r>
            <w:r w:rsidRPr="0096080A">
              <w:rPr>
                <w:rFonts w:ascii="Garamond" w:hAnsi="Garamond"/>
                <w:sz w:val="22"/>
                <w:szCs w:val="22"/>
              </w:rPr>
              <w:t xml:space="preserve"> </w:t>
            </w:r>
            <w:ins w:id="3" w:author="Jessica Marie Westhoff" w:date="2012-07-01T13:58:00Z">
              <w:r w:rsidR="00306D13">
                <w:rPr>
                  <w:rFonts w:ascii="Garamond" w:hAnsi="Garamond"/>
                  <w:sz w:val="22"/>
                  <w:szCs w:val="22"/>
                </w:rPr>
                <w:t xml:space="preserve"> Time</w:t>
              </w:r>
              <w:proofErr w:type="gramEnd"/>
              <w:r w:rsidR="00306D13">
                <w:rPr>
                  <w:rFonts w:ascii="Garamond" w:hAnsi="Garamond"/>
                  <w:sz w:val="22"/>
                  <w:szCs w:val="22"/>
                </w:rPr>
                <w:t xml:space="preserve">?  Location? Are you planning on mailing materials to schools?  If so, is this the meeting when you are </w:t>
              </w:r>
            </w:ins>
            <w:ins w:id="4" w:author="Jessica Marie Westhoff" w:date="2012-07-01T13:59:00Z">
              <w:r w:rsidR="00306D13">
                <w:rPr>
                  <w:rFonts w:ascii="Garamond" w:hAnsi="Garamond"/>
                  <w:sz w:val="22"/>
                  <w:szCs w:val="22"/>
                </w:rPr>
                <w:t>planning</w:t>
              </w:r>
            </w:ins>
            <w:ins w:id="5" w:author="Jessica Marie Westhoff" w:date="2012-07-01T13:58:00Z">
              <w:r w:rsidR="00306D13">
                <w:rPr>
                  <w:rFonts w:ascii="Garamond" w:hAnsi="Garamond"/>
                  <w:sz w:val="22"/>
                  <w:szCs w:val="22"/>
                </w:rPr>
                <w:t xml:space="preserve"> </w:t>
              </w:r>
            </w:ins>
            <w:ins w:id="6" w:author="Jessica Marie Westhoff" w:date="2012-07-01T13:59:00Z">
              <w:r w:rsidR="00306D13">
                <w:rPr>
                  <w:rFonts w:ascii="Garamond" w:hAnsi="Garamond"/>
                  <w:sz w:val="22"/>
                  <w:szCs w:val="22"/>
                </w:rPr>
                <w:t xml:space="preserve">on preparing those mailings?  </w:t>
              </w:r>
            </w:ins>
          </w:p>
          <w:p w14:paraId="6BA5C024" w14:textId="6AA062C5" w:rsidR="00333A28" w:rsidRPr="00814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5334F" w:rsidRPr="00814A28" w14:paraId="1E51FF5D" w14:textId="77777777" w:rsidTr="003A6338"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14:paraId="0194B90F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5D491289" w14:textId="7F9EEBCB" w:rsidR="0085334F" w:rsidRPr="00814A28" w:rsidRDefault="00814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Our Purpose: </w:t>
            </w:r>
          </w:p>
          <w:p w14:paraId="133FE247" w14:textId="476578EA" w:rsidR="00814A28" w:rsidRPr="00814A28" w:rsidRDefault="00814A28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What do we want to create for students, teachers, and our community?  What do we want to learn?)</w:t>
            </w:r>
          </w:p>
          <w:p w14:paraId="6B18A3FE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6703D1F" w14:textId="79143146" w:rsidR="0085334F" w:rsidRDefault="003A6338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Promote the Alliance for Young Artists and Writers and encourage more students to participate. </w:t>
            </w:r>
            <w:ins w:id="7" w:author="Jessica Marie Westhoff" w:date="2012-07-01T13:59:00Z">
              <w:r w:rsidR="00306D13">
                <w:rPr>
                  <w:rFonts w:ascii="Garamond" w:hAnsi="Garamond"/>
                  <w:sz w:val="22"/>
                  <w:szCs w:val="22"/>
                </w:rPr>
                <w:t xml:space="preserve"> What do you hope to learn through this process?  </w:t>
              </w:r>
            </w:ins>
          </w:p>
          <w:p w14:paraId="0B74E3C0" w14:textId="77777777" w:rsidR="00333A28" w:rsidRPr="00814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A6338" w:rsidRPr="00814A28" w14:paraId="42EF8466" w14:textId="77777777" w:rsidTr="003A6338">
        <w:tc>
          <w:tcPr>
            <w:tcW w:w="9648" w:type="dxa"/>
            <w:gridSpan w:val="3"/>
            <w:shd w:val="clear" w:color="auto" w:fill="C0C0C0"/>
          </w:tcPr>
          <w:p w14:paraId="680FD872" w14:textId="77777777" w:rsidR="003A6338" w:rsidRPr="00814A28" w:rsidRDefault="003A633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5334F" w:rsidRPr="00814A28" w14:paraId="59843D1C" w14:textId="77777777" w:rsidTr="0085334F">
        <w:tc>
          <w:tcPr>
            <w:tcW w:w="9648" w:type="dxa"/>
            <w:gridSpan w:val="3"/>
          </w:tcPr>
          <w:p w14:paraId="3AE58B7B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ABE589E" w14:textId="4611EB42" w:rsidR="0085334F" w:rsidRPr="003A6338" w:rsidRDefault="00814A28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Goal #1: </w:t>
            </w:r>
            <w:r w:rsidR="003A6338">
              <w:rPr>
                <w:rFonts w:ascii="Garamond" w:hAnsi="Garamond"/>
                <w:sz w:val="22"/>
                <w:szCs w:val="22"/>
              </w:rPr>
              <w:t xml:space="preserve">We will double the number of submissions from Idaho to at least 400 submissions.  </w:t>
            </w:r>
          </w:p>
          <w:p w14:paraId="3DBEBDCD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85334F" w:rsidRPr="00814A28" w14:paraId="746FD6C3" w14:textId="77777777" w:rsidTr="00E52A5B">
        <w:tc>
          <w:tcPr>
            <w:tcW w:w="3216" w:type="dxa"/>
          </w:tcPr>
          <w:p w14:paraId="7356751A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1293AA1" w14:textId="7F931421" w:rsidR="0085334F" w:rsidRPr="00814A28" w:rsidRDefault="00814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Specific Steps We </w:t>
            </w:r>
            <w:r w:rsidR="0085334F" w:rsidRPr="00814A28">
              <w:rPr>
                <w:rFonts w:ascii="Garamond" w:hAnsi="Garamond"/>
                <w:b/>
                <w:sz w:val="22"/>
                <w:szCs w:val="22"/>
              </w:rPr>
              <w:t>Can Take</w:t>
            </w:r>
          </w:p>
          <w:p w14:paraId="65BB1C0F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56306907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6D75317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CD6D9FD" w14:textId="77777777" w:rsidR="0085334F" w:rsidRPr="00814A28" w:rsidRDefault="0085334F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>Timeline</w:t>
            </w:r>
          </w:p>
          <w:p w14:paraId="1A3A1BDE" w14:textId="51B58FD8" w:rsidR="0085334F" w:rsidRPr="00814A28" w:rsidRDefault="0085334F" w:rsidP="00814A2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Be as specific as you can.)</w:t>
            </w:r>
          </w:p>
        </w:tc>
        <w:tc>
          <w:tcPr>
            <w:tcW w:w="3216" w:type="dxa"/>
          </w:tcPr>
          <w:p w14:paraId="1D9B81E2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3E3E21C" w14:textId="77777777" w:rsidR="0085334F" w:rsidRPr="00814A28" w:rsidRDefault="0085334F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>Needed Resources</w:t>
            </w:r>
          </w:p>
          <w:p w14:paraId="424BE3D2" w14:textId="7564EE43" w:rsidR="0085334F" w:rsidRPr="00814A28" w:rsidRDefault="0085334F" w:rsidP="00814A2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 xml:space="preserve">Includes </w:t>
            </w:r>
            <w:r w:rsidR="00814A28">
              <w:rPr>
                <w:rFonts w:ascii="Garamond" w:hAnsi="Garamond"/>
                <w:i/>
                <w:sz w:val="22"/>
                <w:szCs w:val="22"/>
              </w:rPr>
              <w:t>colleagues, students, community partners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, time, texts, etc</w:t>
            </w:r>
            <w:r w:rsidR="00814A28">
              <w:rPr>
                <w:rFonts w:ascii="Garamond" w:hAnsi="Garamond"/>
                <w:i/>
                <w:sz w:val="22"/>
                <w:szCs w:val="22"/>
              </w:rPr>
              <w:t>.</w:t>
            </w:r>
            <w:r w:rsidRPr="00814A28"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85334F" w:rsidRPr="00814A28" w14:paraId="01AB7D01" w14:textId="77777777" w:rsidTr="00E52A5B">
        <w:tc>
          <w:tcPr>
            <w:tcW w:w="3216" w:type="dxa"/>
          </w:tcPr>
          <w:p w14:paraId="71D27D7C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63C51CE2" w14:textId="33F0DD92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1.</w:t>
            </w:r>
            <w:r w:rsidR="000D4B5F">
              <w:rPr>
                <w:rFonts w:ascii="Garamond" w:hAnsi="Garamond"/>
                <w:sz w:val="22"/>
                <w:szCs w:val="22"/>
              </w:rPr>
              <w:t xml:space="preserve"> Present at state conferences </w:t>
            </w:r>
          </w:p>
          <w:p w14:paraId="1BF1F627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C7CF243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7630772E" w14:textId="77777777" w:rsidR="00A732AB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12361DB" w14:textId="77777777" w:rsidR="00062FAF" w:rsidRPr="00814A28" w:rsidRDefault="00062FA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19FE3CB7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56DBB25" w14:textId="3A710261" w:rsidR="0085334F" w:rsidRPr="00814A28" w:rsidRDefault="000D4B5F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October 5 &amp; 6</w:t>
            </w:r>
          </w:p>
        </w:tc>
        <w:tc>
          <w:tcPr>
            <w:tcW w:w="3216" w:type="dxa"/>
          </w:tcPr>
          <w:p w14:paraId="59DE4ACE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C752300" w14:textId="77777777" w:rsidR="0085334F" w:rsidRDefault="000D4B5F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Flyers</w:t>
            </w:r>
          </w:p>
          <w:p w14:paraId="41E6D2F1" w14:textId="77777777" w:rsidR="000D4B5F" w:rsidRDefault="000D4B5F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Language Arts: Kate and Kylie</w:t>
            </w:r>
          </w:p>
          <w:p w14:paraId="12C68E2E" w14:textId="77777777" w:rsidR="000D4B5F" w:rsidRDefault="000D4B5F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Social Studies: Pam and Nancy</w:t>
            </w:r>
          </w:p>
          <w:p w14:paraId="2DB130D7" w14:textId="21AE6B67" w:rsidR="000D4B5F" w:rsidRPr="00814A28" w:rsidRDefault="000D4B5F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Counselors: Pat</w:t>
            </w:r>
          </w:p>
        </w:tc>
      </w:tr>
      <w:tr w:rsidR="0085334F" w:rsidRPr="00814A28" w14:paraId="6693BA14" w14:textId="77777777" w:rsidTr="00E52A5B">
        <w:tc>
          <w:tcPr>
            <w:tcW w:w="3216" w:type="dxa"/>
          </w:tcPr>
          <w:p w14:paraId="3324FBB4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3D3F11B" w14:textId="6E749E2A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2.</w:t>
            </w:r>
            <w:r w:rsidR="00B61482">
              <w:rPr>
                <w:rFonts w:ascii="Garamond" w:hAnsi="Garamond"/>
                <w:sz w:val="22"/>
                <w:szCs w:val="22"/>
              </w:rPr>
              <w:t xml:space="preserve"> Present to schools and classrooms</w:t>
            </w:r>
          </w:p>
          <w:p w14:paraId="74D53EF2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3DCB536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430BFCEF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DF3359D" w14:textId="77777777" w:rsidR="00A732AB" w:rsidRPr="00814A28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96BF5D9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65CAB3E" w14:textId="0AE4A7DF" w:rsidR="0085334F" w:rsidRPr="00814A28" w:rsidRDefault="00B614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Middle of September</w:t>
            </w:r>
          </w:p>
        </w:tc>
        <w:tc>
          <w:tcPr>
            <w:tcW w:w="3216" w:type="dxa"/>
          </w:tcPr>
          <w:p w14:paraId="3FE89A27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108DE2C" w14:textId="77777777" w:rsidR="0085334F" w:rsidRDefault="00B614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Magic Valley: Pat</w:t>
            </w:r>
          </w:p>
          <w:p w14:paraId="6CC1B52D" w14:textId="375370AA" w:rsidR="00B61482" w:rsidRDefault="00B614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Wendell, Hagerman,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Gooding</w:t>
            </w:r>
            <w:proofErr w:type="gramEnd"/>
            <w:r>
              <w:rPr>
                <w:rFonts w:ascii="Garamond" w:hAnsi="Garamond"/>
                <w:sz w:val="22"/>
                <w:szCs w:val="22"/>
              </w:rPr>
              <w:t>: Greg L.</w:t>
            </w:r>
          </w:p>
          <w:p w14:paraId="1C222FE2" w14:textId="4C5D6E0B" w:rsidR="00B61482" w:rsidRPr="00814A28" w:rsidRDefault="00B614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Contact at least one other colleague: everyone </w:t>
            </w:r>
          </w:p>
        </w:tc>
      </w:tr>
      <w:tr w:rsidR="0085334F" w:rsidRPr="00814A28" w14:paraId="4F9D0603" w14:textId="77777777" w:rsidTr="00E52A5B">
        <w:tc>
          <w:tcPr>
            <w:tcW w:w="3216" w:type="dxa"/>
          </w:tcPr>
          <w:p w14:paraId="2CD8F365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1FECCC5" w14:textId="2C4CB13D" w:rsidR="00A732AB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3.</w:t>
            </w:r>
            <w:r w:rsidR="00454A0C">
              <w:rPr>
                <w:rFonts w:ascii="Garamond" w:hAnsi="Garamond"/>
                <w:sz w:val="22"/>
                <w:szCs w:val="22"/>
              </w:rPr>
              <w:t xml:space="preserve"> Create a social media presence</w:t>
            </w:r>
          </w:p>
          <w:p w14:paraId="6C3ACFC6" w14:textId="77777777" w:rsidR="00A732AB" w:rsidRPr="00814A28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DC3569B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741CC54" w14:textId="1AEC4645" w:rsidR="0085334F" w:rsidRPr="00814A28" w:rsidRDefault="00454A0C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Start now!  </w:t>
            </w:r>
          </w:p>
        </w:tc>
        <w:tc>
          <w:tcPr>
            <w:tcW w:w="3216" w:type="dxa"/>
          </w:tcPr>
          <w:p w14:paraId="596E916C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C51A18C" w14:textId="77777777" w:rsidR="0085334F" w:rsidRDefault="00454A0C" w:rsidP="00814A28">
            <w:pPr>
              <w:rPr>
                <w:ins w:id="8" w:author="Jessica Marie Westhoff" w:date="2012-07-01T14:00:00Z"/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Facebook page </w:t>
            </w:r>
          </w:p>
          <w:p w14:paraId="2A1A9A7F" w14:textId="692A4614" w:rsidR="00B377B2" w:rsidRDefault="00B377B2" w:rsidP="00814A28">
            <w:pPr>
              <w:rPr>
                <w:ins w:id="9" w:author="Jessica Marie Westhoff" w:date="2012-07-01T14:01:00Z"/>
                <w:rFonts w:ascii="Garamond" w:hAnsi="Garamond"/>
                <w:sz w:val="22"/>
                <w:szCs w:val="22"/>
              </w:rPr>
            </w:pPr>
            <w:ins w:id="10" w:author="Jessica Marie Westhoff" w:date="2012-07-01T14:00:00Z">
              <w:r>
                <w:rPr>
                  <w:rFonts w:ascii="Garamond" w:hAnsi="Garamond"/>
                  <w:sz w:val="22"/>
                  <w:szCs w:val="22"/>
                </w:rPr>
                <w:t xml:space="preserve">Are you also going to connect the Facebook page to Twitter and other social media outlets?  </w:t>
              </w:r>
            </w:ins>
            <w:ins w:id="11" w:author="Jessica Marie Westhoff" w:date="2012-07-01T14:01:00Z">
              <w:r>
                <w:rPr>
                  <w:rFonts w:ascii="Garamond" w:hAnsi="Garamond"/>
                  <w:sz w:val="22"/>
                  <w:szCs w:val="22"/>
                </w:rPr>
                <w:t xml:space="preserve">How will you spread the word about the page?  </w:t>
              </w:r>
            </w:ins>
            <w:ins w:id="12" w:author="Jessica Marie Westhoff" w:date="2012-07-01T14:00:00Z">
              <w:r>
                <w:rPr>
                  <w:rFonts w:ascii="Garamond" w:hAnsi="Garamond"/>
                  <w:sz w:val="22"/>
                  <w:szCs w:val="22"/>
                </w:rPr>
                <w:t xml:space="preserve">What type of content will you include?  Will you all be working on this aspect of your plan? </w:t>
              </w:r>
            </w:ins>
          </w:p>
          <w:p w14:paraId="22486D7D" w14:textId="52AF4C9A" w:rsidR="00B377B2" w:rsidRPr="00814A28" w:rsidRDefault="00B377B2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75880F19" w14:textId="77777777" w:rsidR="00893594" w:rsidRDefault="00893594" w:rsidP="00F874A8">
      <w:pPr>
        <w:rPr>
          <w:ins w:id="13" w:author="Jessica Marie Westhoff" w:date="2012-07-01T14:01:00Z"/>
          <w:rFonts w:ascii="Garamond" w:hAnsi="Garamond"/>
          <w:sz w:val="22"/>
          <w:szCs w:val="22"/>
        </w:rPr>
      </w:pPr>
    </w:p>
    <w:p w14:paraId="50DE2F51" w14:textId="0A3E81F0" w:rsidR="00B377B2" w:rsidRPr="00814A28" w:rsidRDefault="00B377B2" w:rsidP="00F874A8">
      <w:pPr>
        <w:rPr>
          <w:rFonts w:ascii="Garamond" w:hAnsi="Garamond"/>
          <w:sz w:val="22"/>
          <w:szCs w:val="22"/>
        </w:rPr>
      </w:pPr>
      <w:ins w:id="14" w:author="Jessica Marie Westhoff" w:date="2012-07-01T14:01:00Z">
        <w:r>
          <w:rPr>
            <w:rFonts w:ascii="Garamond" w:hAnsi="Garamond"/>
            <w:sz w:val="22"/>
            <w:szCs w:val="22"/>
          </w:rPr>
          <w:lastRenderedPageBreak/>
          <w:t xml:space="preserve">One way to promote the program might be to issue a press release in early September.  Is anyone interested in doing this? </w:t>
        </w:r>
      </w:ins>
    </w:p>
    <w:sectPr w:rsidR="00B377B2" w:rsidRPr="00814A28" w:rsidSect="0021263E">
      <w:pgSz w:w="12240" w:h="15840"/>
      <w:pgMar w:top="1224" w:right="1440" w:bottom="122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5E03B" w14:textId="77777777" w:rsidR="00306D13" w:rsidRDefault="00306D13" w:rsidP="00860EA3">
      <w:r>
        <w:separator/>
      </w:r>
    </w:p>
  </w:endnote>
  <w:endnote w:type="continuationSeparator" w:id="0">
    <w:p w14:paraId="40882E95" w14:textId="77777777" w:rsidR="00306D13" w:rsidRDefault="00306D13" w:rsidP="0086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9E83D" w14:textId="77777777" w:rsidR="00306D13" w:rsidRDefault="00306D13" w:rsidP="00860EA3">
      <w:r>
        <w:separator/>
      </w:r>
    </w:p>
  </w:footnote>
  <w:footnote w:type="continuationSeparator" w:id="0">
    <w:p w14:paraId="5AC962CA" w14:textId="77777777" w:rsidR="00306D13" w:rsidRDefault="00306D13" w:rsidP="00860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15002"/>
    <w:multiLevelType w:val="hybridMultilevel"/>
    <w:tmpl w:val="2C6C9E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06293A"/>
    <w:multiLevelType w:val="hybridMultilevel"/>
    <w:tmpl w:val="B2A0379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994A56"/>
    <w:multiLevelType w:val="multilevel"/>
    <w:tmpl w:val="1A2C6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17388F"/>
    <w:multiLevelType w:val="hybridMultilevel"/>
    <w:tmpl w:val="E6640C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313669"/>
    <w:multiLevelType w:val="hybridMultilevel"/>
    <w:tmpl w:val="75C44F8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837463"/>
    <w:multiLevelType w:val="hybridMultilevel"/>
    <w:tmpl w:val="8BDAA8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F135993"/>
    <w:multiLevelType w:val="hybridMultilevel"/>
    <w:tmpl w:val="3724BD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A3"/>
    <w:rsid w:val="0002477B"/>
    <w:rsid w:val="00041069"/>
    <w:rsid w:val="00062FAF"/>
    <w:rsid w:val="000D4B5F"/>
    <w:rsid w:val="001C099B"/>
    <w:rsid w:val="001D4059"/>
    <w:rsid w:val="00205149"/>
    <w:rsid w:val="0021263E"/>
    <w:rsid w:val="00260B70"/>
    <w:rsid w:val="00306D13"/>
    <w:rsid w:val="00333A28"/>
    <w:rsid w:val="003A6338"/>
    <w:rsid w:val="00454A0C"/>
    <w:rsid w:val="00485DF1"/>
    <w:rsid w:val="0056566A"/>
    <w:rsid w:val="005B42AE"/>
    <w:rsid w:val="00653ECE"/>
    <w:rsid w:val="00661596"/>
    <w:rsid w:val="0069619C"/>
    <w:rsid w:val="007C3C4D"/>
    <w:rsid w:val="00814A28"/>
    <w:rsid w:val="0085334F"/>
    <w:rsid w:val="00860EA3"/>
    <w:rsid w:val="00893594"/>
    <w:rsid w:val="00911BAD"/>
    <w:rsid w:val="0096080A"/>
    <w:rsid w:val="00A00A98"/>
    <w:rsid w:val="00A732AB"/>
    <w:rsid w:val="00B054D4"/>
    <w:rsid w:val="00B377B2"/>
    <w:rsid w:val="00B61482"/>
    <w:rsid w:val="00C1620B"/>
    <w:rsid w:val="00D81573"/>
    <w:rsid w:val="00E52A5B"/>
    <w:rsid w:val="00EC246A"/>
    <w:rsid w:val="00EF03FA"/>
    <w:rsid w:val="00F330C0"/>
    <w:rsid w:val="00F8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25B5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EA3"/>
  </w:style>
  <w:style w:type="paragraph" w:styleId="Footer">
    <w:name w:val="footer"/>
    <w:basedOn w:val="Normal"/>
    <w:link w:val="Foot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EA3"/>
  </w:style>
  <w:style w:type="paragraph" w:styleId="ListParagraph">
    <w:name w:val="List Paragraph"/>
    <w:basedOn w:val="Normal"/>
    <w:uiPriority w:val="34"/>
    <w:qFormat/>
    <w:rsid w:val="00860EA3"/>
    <w:pPr>
      <w:ind w:left="720"/>
      <w:contextualSpacing/>
    </w:pPr>
  </w:style>
  <w:style w:type="table" w:styleId="TableGrid">
    <w:name w:val="Table Grid"/>
    <w:basedOn w:val="TableNormal"/>
    <w:uiPriority w:val="59"/>
    <w:rsid w:val="00860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10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35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D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D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1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EA3"/>
  </w:style>
  <w:style w:type="paragraph" w:styleId="Footer">
    <w:name w:val="footer"/>
    <w:basedOn w:val="Normal"/>
    <w:link w:val="Foot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EA3"/>
  </w:style>
  <w:style w:type="paragraph" w:styleId="ListParagraph">
    <w:name w:val="List Paragraph"/>
    <w:basedOn w:val="Normal"/>
    <w:uiPriority w:val="34"/>
    <w:qFormat/>
    <w:rsid w:val="00860EA3"/>
    <w:pPr>
      <w:ind w:left="720"/>
      <w:contextualSpacing/>
    </w:pPr>
  </w:style>
  <w:style w:type="table" w:styleId="TableGrid">
    <w:name w:val="Table Grid"/>
    <w:basedOn w:val="TableNormal"/>
    <w:uiPriority w:val="59"/>
    <w:rsid w:val="00860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10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35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D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D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1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7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F1542A-4B96-4E42-921E-A3F292B5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240</Words>
  <Characters>1369</Characters>
  <Application>Microsoft Macintosh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11</cp:revision>
  <cp:lastPrinted>2012-06-14T03:11:00Z</cp:lastPrinted>
  <dcterms:created xsi:type="dcterms:W3CDTF">2012-07-01T19:46:00Z</dcterms:created>
  <dcterms:modified xsi:type="dcterms:W3CDTF">2012-07-01T20:20:00Z</dcterms:modified>
</cp:coreProperties>
</file>