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6CB8566" w14:textId="68B36C9B" w:rsidR="00860EA3" w:rsidRDefault="00814A28" w:rsidP="00814A28">
      <w:pPr>
        <w:jc w:val="center"/>
        <w:rPr>
          <w:rFonts w:ascii="Garamond" w:hAnsi="Garamond"/>
          <w:b/>
          <w:sz w:val="32"/>
          <w:szCs w:val="32"/>
        </w:rPr>
      </w:pPr>
      <w:r>
        <w:rPr>
          <w:rFonts w:ascii="Garamond" w:hAnsi="Garamond"/>
          <w:b/>
          <w:sz w:val="32"/>
          <w:szCs w:val="32"/>
        </w:rPr>
        <w:t xml:space="preserve">Group Initiative </w:t>
      </w:r>
      <w:r w:rsidR="00B054D4">
        <w:rPr>
          <w:rFonts w:ascii="Garamond" w:hAnsi="Garamond"/>
          <w:b/>
          <w:sz w:val="32"/>
          <w:szCs w:val="32"/>
        </w:rPr>
        <w:t>Action Plan</w:t>
      </w:r>
    </w:p>
    <w:p w14:paraId="67954866" w14:textId="77777777" w:rsidR="00814A28" w:rsidRPr="00814A28" w:rsidRDefault="00814A28" w:rsidP="00814A28">
      <w:pPr>
        <w:jc w:val="center"/>
        <w:rPr>
          <w:rFonts w:ascii="Garamond" w:hAnsi="Garamond"/>
          <w:b/>
          <w:sz w:val="8"/>
          <w:szCs w:val="8"/>
        </w:rPr>
      </w:pPr>
    </w:p>
    <w:p w14:paraId="65076B7C" w14:textId="77777777" w:rsidR="00814A28" w:rsidRPr="00814A28" w:rsidRDefault="00814A28" w:rsidP="00814A28">
      <w:pPr>
        <w:jc w:val="center"/>
        <w:rPr>
          <w:rFonts w:ascii="Garamond" w:hAnsi="Garamond"/>
          <w:b/>
          <w:sz w:val="8"/>
          <w:szCs w:val="8"/>
        </w:rPr>
      </w:pPr>
    </w:p>
    <w:p w14:paraId="206C7654" w14:textId="199F9206" w:rsidR="00814A28" w:rsidRPr="00814A28" w:rsidRDefault="0020141C" w:rsidP="00814A28">
      <w:pPr>
        <w:jc w:val="center"/>
        <w:rPr>
          <w:rFonts w:ascii="Garamond" w:hAnsi="Garamond"/>
          <w:b/>
          <w:i/>
          <w:sz w:val="28"/>
          <w:szCs w:val="28"/>
        </w:rPr>
      </w:pPr>
      <w:r>
        <w:rPr>
          <w:rFonts w:ascii="Garamond" w:hAnsi="Garamond"/>
          <w:b/>
          <w:i/>
          <w:sz w:val="28"/>
          <w:szCs w:val="28"/>
        </w:rPr>
        <w:t xml:space="preserve">Recognition and Publication Committee </w:t>
      </w:r>
    </w:p>
    <w:p w14:paraId="21CD552B" w14:textId="16040A19" w:rsidR="0085334F" w:rsidRPr="0085334F" w:rsidRDefault="0085334F" w:rsidP="0085334F">
      <w:pPr>
        <w:rPr>
          <w:rFonts w:ascii="Garamond" w:eastAsia="Times New Roman" w:hAnsi="Garamond" w:cs="Times New Roman"/>
          <w:b/>
          <w:sz w:val="32"/>
          <w:szCs w:val="32"/>
        </w:rPr>
      </w:pPr>
    </w:p>
    <w:tbl>
      <w:tblPr>
        <w:tblStyle w:val="TableGrid"/>
        <w:tblW w:w="9648" w:type="dxa"/>
        <w:tblLook w:val="00A0" w:firstRow="1" w:lastRow="0" w:firstColumn="1" w:lastColumn="0" w:noHBand="0" w:noVBand="0"/>
      </w:tblPr>
      <w:tblGrid>
        <w:gridCol w:w="3216"/>
        <w:gridCol w:w="3216"/>
        <w:gridCol w:w="3216"/>
      </w:tblGrid>
      <w:tr w:rsidR="0096080A" w:rsidRPr="00814A28" w14:paraId="350F07C2" w14:textId="77777777" w:rsidTr="0085334F">
        <w:tc>
          <w:tcPr>
            <w:tcW w:w="9648" w:type="dxa"/>
            <w:gridSpan w:val="3"/>
          </w:tcPr>
          <w:p w14:paraId="38B3A2F8" w14:textId="77777777" w:rsidR="00333A28" w:rsidRDefault="00333A28" w:rsidP="00814A28">
            <w:pPr>
              <w:rPr>
                <w:rFonts w:ascii="Garamond" w:hAnsi="Garamond"/>
                <w:b/>
                <w:sz w:val="22"/>
                <w:szCs w:val="22"/>
              </w:rPr>
            </w:pPr>
          </w:p>
          <w:p w14:paraId="2B421C63" w14:textId="4F5050A9" w:rsidR="0096080A" w:rsidRDefault="0096080A" w:rsidP="00814A28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 xml:space="preserve">Committee Members: </w:t>
            </w:r>
            <w:r w:rsidR="0020141C">
              <w:rPr>
                <w:rFonts w:ascii="Garamond" w:hAnsi="Garamond"/>
                <w:sz w:val="22"/>
                <w:szCs w:val="22"/>
              </w:rPr>
              <w:t xml:space="preserve">Melisa, Cheryl, Chris, Jackie, and Cliff </w:t>
            </w:r>
          </w:p>
          <w:p w14:paraId="3E8FFDF9" w14:textId="1CA97033" w:rsidR="00333A28" w:rsidRPr="0096080A" w:rsidRDefault="00333A28" w:rsidP="00814A28">
            <w:pPr>
              <w:rPr>
                <w:rFonts w:ascii="Garamond" w:hAnsi="Garamond"/>
                <w:sz w:val="22"/>
                <w:szCs w:val="22"/>
              </w:rPr>
            </w:pPr>
          </w:p>
        </w:tc>
      </w:tr>
      <w:tr w:rsidR="0096080A" w:rsidRPr="00814A28" w14:paraId="50C90E47" w14:textId="77777777" w:rsidTr="0085334F">
        <w:tc>
          <w:tcPr>
            <w:tcW w:w="9648" w:type="dxa"/>
            <w:gridSpan w:val="3"/>
          </w:tcPr>
          <w:p w14:paraId="418C26A7" w14:textId="77777777" w:rsidR="00333A28" w:rsidRDefault="00333A28" w:rsidP="00814A28">
            <w:pPr>
              <w:rPr>
                <w:rFonts w:ascii="Garamond" w:hAnsi="Garamond"/>
                <w:b/>
                <w:sz w:val="22"/>
                <w:szCs w:val="22"/>
              </w:rPr>
            </w:pPr>
          </w:p>
          <w:p w14:paraId="4D613D0F" w14:textId="413D015C" w:rsidR="0096080A" w:rsidRDefault="0096080A" w:rsidP="00814A28">
            <w:pPr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 xml:space="preserve">Summer Meeting: </w:t>
            </w:r>
            <w:r w:rsidR="00B406C3">
              <w:rPr>
                <w:rFonts w:ascii="Garamond" w:hAnsi="Garamond"/>
                <w:sz w:val="22"/>
                <w:szCs w:val="22"/>
              </w:rPr>
              <w:t xml:space="preserve">Monday, August 13 </w:t>
            </w:r>
            <w:r w:rsidR="0076795D">
              <w:rPr>
                <w:rFonts w:ascii="Garamond" w:hAnsi="Garamond"/>
                <w:sz w:val="22"/>
                <w:szCs w:val="22"/>
              </w:rPr>
              <w:t>via Skype</w:t>
            </w:r>
          </w:p>
          <w:p w14:paraId="6BA5C024" w14:textId="6AA062C5" w:rsidR="00333A28" w:rsidRPr="00814A28" w:rsidRDefault="00333A28" w:rsidP="00814A28">
            <w:pPr>
              <w:rPr>
                <w:rFonts w:ascii="Garamond" w:hAnsi="Garamond"/>
                <w:b/>
                <w:sz w:val="22"/>
                <w:szCs w:val="22"/>
              </w:rPr>
            </w:pPr>
          </w:p>
        </w:tc>
      </w:tr>
      <w:tr w:rsidR="0085334F" w:rsidRPr="00814A28" w14:paraId="1E51FF5D" w14:textId="77777777" w:rsidTr="003A6338">
        <w:tc>
          <w:tcPr>
            <w:tcW w:w="9648" w:type="dxa"/>
            <w:gridSpan w:val="3"/>
            <w:tcBorders>
              <w:bottom w:val="single" w:sz="4" w:space="0" w:color="auto"/>
            </w:tcBorders>
          </w:tcPr>
          <w:p w14:paraId="0194B90F" w14:textId="0DF0C913" w:rsidR="00333A28" w:rsidRDefault="00333A28" w:rsidP="00814A28">
            <w:pPr>
              <w:rPr>
                <w:rFonts w:ascii="Garamond" w:hAnsi="Garamond"/>
                <w:b/>
                <w:sz w:val="22"/>
                <w:szCs w:val="22"/>
              </w:rPr>
            </w:pPr>
          </w:p>
          <w:p w14:paraId="5D491289" w14:textId="7F9EEBCB" w:rsidR="0085334F" w:rsidRPr="00814A28" w:rsidRDefault="00814A28" w:rsidP="00814A28">
            <w:pPr>
              <w:rPr>
                <w:rFonts w:ascii="Garamond" w:hAnsi="Garamond"/>
                <w:b/>
                <w:sz w:val="22"/>
                <w:szCs w:val="22"/>
              </w:rPr>
            </w:pPr>
            <w:r w:rsidRPr="00814A28">
              <w:rPr>
                <w:rFonts w:ascii="Garamond" w:hAnsi="Garamond"/>
                <w:b/>
                <w:sz w:val="22"/>
                <w:szCs w:val="22"/>
              </w:rPr>
              <w:t xml:space="preserve">Our Purpose: </w:t>
            </w:r>
          </w:p>
          <w:p w14:paraId="6B18A3FE" w14:textId="77777777" w:rsidR="00333A28" w:rsidRDefault="00333A28" w:rsidP="00814A28">
            <w:pPr>
              <w:rPr>
                <w:rFonts w:ascii="Garamond" w:hAnsi="Garamond"/>
                <w:sz w:val="22"/>
                <w:szCs w:val="22"/>
              </w:rPr>
            </w:pPr>
          </w:p>
          <w:p w14:paraId="2CB59B82" w14:textId="3EC5D9FA" w:rsidR="00333A28" w:rsidRDefault="00177949" w:rsidP="00814A28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 xml:space="preserve">For students: </w:t>
            </w:r>
            <w:r w:rsidR="003506DF">
              <w:rPr>
                <w:rFonts w:ascii="Garamond" w:hAnsi="Garamond"/>
                <w:sz w:val="22"/>
                <w:szCs w:val="22"/>
              </w:rPr>
              <w:t xml:space="preserve">Recognize their writing, create publication opportunities, and promote critical thinking. </w:t>
            </w:r>
          </w:p>
          <w:p w14:paraId="4E1B8B30" w14:textId="77777777" w:rsidR="00177949" w:rsidRDefault="00177949" w:rsidP="00814A28">
            <w:pPr>
              <w:rPr>
                <w:rFonts w:ascii="Garamond" w:hAnsi="Garamond"/>
                <w:sz w:val="22"/>
                <w:szCs w:val="22"/>
              </w:rPr>
            </w:pPr>
          </w:p>
          <w:p w14:paraId="4C069785" w14:textId="482FF153" w:rsidR="00177949" w:rsidRDefault="00177949" w:rsidP="00814A28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For teachers:</w:t>
            </w:r>
            <w:r w:rsidR="003506DF">
              <w:rPr>
                <w:rFonts w:ascii="Garamond" w:hAnsi="Garamond"/>
                <w:sz w:val="22"/>
                <w:szCs w:val="22"/>
              </w:rPr>
              <w:t xml:space="preserve"> </w:t>
            </w:r>
            <w:r w:rsidR="00BC5A32">
              <w:rPr>
                <w:rFonts w:ascii="Garamond" w:hAnsi="Garamond"/>
                <w:sz w:val="22"/>
                <w:szCs w:val="22"/>
              </w:rPr>
              <w:t>Create p</w:t>
            </w:r>
            <w:r w:rsidR="001E095D">
              <w:rPr>
                <w:rFonts w:ascii="Garamond" w:hAnsi="Garamond"/>
                <w:sz w:val="22"/>
                <w:szCs w:val="22"/>
              </w:rPr>
              <w:t>rofessional development opportunities and chances to promote writing outside of class.</w:t>
            </w:r>
          </w:p>
          <w:p w14:paraId="33EFB49D" w14:textId="77777777" w:rsidR="00177949" w:rsidRDefault="00177949" w:rsidP="00814A28">
            <w:pPr>
              <w:rPr>
                <w:rFonts w:ascii="Garamond" w:hAnsi="Garamond"/>
                <w:sz w:val="22"/>
                <w:szCs w:val="22"/>
              </w:rPr>
            </w:pPr>
          </w:p>
          <w:p w14:paraId="695E8FCD" w14:textId="2A351C33" w:rsidR="00177949" w:rsidRDefault="00177949" w:rsidP="00814A28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 xml:space="preserve">For the community: </w:t>
            </w:r>
            <w:r w:rsidR="001E095D">
              <w:rPr>
                <w:rFonts w:ascii="Garamond" w:hAnsi="Garamond"/>
                <w:sz w:val="22"/>
                <w:szCs w:val="22"/>
              </w:rPr>
              <w:t xml:space="preserve">Celebrate and recognize young writers. </w:t>
            </w:r>
          </w:p>
          <w:p w14:paraId="0B74E3C0" w14:textId="77777777" w:rsidR="00177949" w:rsidRPr="00814A28" w:rsidRDefault="00177949" w:rsidP="00814A28">
            <w:pPr>
              <w:rPr>
                <w:rFonts w:ascii="Garamond" w:hAnsi="Garamond"/>
                <w:sz w:val="22"/>
                <w:szCs w:val="22"/>
              </w:rPr>
            </w:pPr>
          </w:p>
        </w:tc>
      </w:tr>
      <w:tr w:rsidR="003A6338" w:rsidRPr="00814A28" w14:paraId="42EF8466" w14:textId="77777777" w:rsidTr="003A6338">
        <w:tc>
          <w:tcPr>
            <w:tcW w:w="9648" w:type="dxa"/>
            <w:gridSpan w:val="3"/>
            <w:shd w:val="clear" w:color="auto" w:fill="C0C0C0"/>
          </w:tcPr>
          <w:p w14:paraId="680FD872" w14:textId="77777777" w:rsidR="003A6338" w:rsidRPr="00814A28" w:rsidRDefault="003A6338" w:rsidP="00814A28">
            <w:pPr>
              <w:rPr>
                <w:rFonts w:ascii="Garamond" w:hAnsi="Garamond"/>
                <w:b/>
                <w:sz w:val="22"/>
                <w:szCs w:val="22"/>
              </w:rPr>
            </w:pPr>
          </w:p>
        </w:tc>
      </w:tr>
      <w:tr w:rsidR="0085334F" w:rsidRPr="00814A28" w14:paraId="59843D1C" w14:textId="77777777" w:rsidTr="0085334F">
        <w:tc>
          <w:tcPr>
            <w:tcW w:w="9648" w:type="dxa"/>
            <w:gridSpan w:val="3"/>
          </w:tcPr>
          <w:p w14:paraId="3AE58B7B" w14:textId="77777777" w:rsidR="00333A28" w:rsidRDefault="00333A28" w:rsidP="00814A28">
            <w:pPr>
              <w:rPr>
                <w:rFonts w:ascii="Garamond" w:hAnsi="Garamond"/>
                <w:b/>
                <w:sz w:val="22"/>
                <w:szCs w:val="22"/>
              </w:rPr>
            </w:pPr>
          </w:p>
          <w:p w14:paraId="4ABE589E" w14:textId="37AEF4BC" w:rsidR="0085334F" w:rsidRPr="003A6338" w:rsidRDefault="00814A28" w:rsidP="00814A28">
            <w:pPr>
              <w:rPr>
                <w:rFonts w:ascii="Garamond" w:hAnsi="Garamond"/>
                <w:sz w:val="22"/>
                <w:szCs w:val="22"/>
              </w:rPr>
            </w:pPr>
            <w:r w:rsidRPr="00814A28">
              <w:rPr>
                <w:rFonts w:ascii="Garamond" w:hAnsi="Garamond"/>
                <w:b/>
                <w:sz w:val="22"/>
                <w:szCs w:val="22"/>
              </w:rPr>
              <w:t xml:space="preserve">Goal #1: </w:t>
            </w:r>
            <w:r w:rsidR="0076795D">
              <w:rPr>
                <w:rFonts w:ascii="Garamond" w:hAnsi="Garamond"/>
                <w:sz w:val="22"/>
                <w:szCs w:val="22"/>
              </w:rPr>
              <w:t>Organize</w:t>
            </w:r>
            <w:r w:rsidR="0018218A">
              <w:rPr>
                <w:rFonts w:ascii="Garamond" w:hAnsi="Garamond"/>
                <w:sz w:val="22"/>
                <w:szCs w:val="22"/>
              </w:rPr>
              <w:t xml:space="preserve"> celebration/recognition event</w:t>
            </w:r>
            <w:r w:rsidR="0076795D">
              <w:rPr>
                <w:rFonts w:ascii="Garamond" w:hAnsi="Garamond"/>
                <w:sz w:val="22"/>
                <w:szCs w:val="22"/>
              </w:rPr>
              <w:t>s</w:t>
            </w:r>
            <w:r w:rsidR="0018218A">
              <w:rPr>
                <w:rFonts w:ascii="Garamond" w:hAnsi="Garamond"/>
                <w:sz w:val="22"/>
                <w:szCs w:val="22"/>
              </w:rPr>
              <w:t xml:space="preserve">.  </w:t>
            </w:r>
          </w:p>
          <w:p w14:paraId="3DBEBDCD" w14:textId="77777777" w:rsidR="0085334F" w:rsidRPr="00814A28" w:rsidRDefault="0085334F" w:rsidP="00814A28">
            <w:pPr>
              <w:rPr>
                <w:rFonts w:ascii="Garamond" w:hAnsi="Garamond"/>
                <w:sz w:val="22"/>
                <w:szCs w:val="22"/>
              </w:rPr>
            </w:pPr>
          </w:p>
        </w:tc>
      </w:tr>
      <w:tr w:rsidR="0085334F" w:rsidRPr="00814A28" w14:paraId="746FD6C3" w14:textId="77777777" w:rsidTr="00E52A5B">
        <w:tc>
          <w:tcPr>
            <w:tcW w:w="3216" w:type="dxa"/>
          </w:tcPr>
          <w:p w14:paraId="7356751A" w14:textId="77777777" w:rsidR="00333A28" w:rsidRDefault="00333A28" w:rsidP="0085334F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</w:p>
          <w:p w14:paraId="41293AA1" w14:textId="7F931421" w:rsidR="0085334F" w:rsidRPr="00814A28" w:rsidRDefault="00814A28" w:rsidP="0085334F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 xml:space="preserve">Specific Steps We </w:t>
            </w:r>
            <w:r w:rsidR="0085334F" w:rsidRPr="00814A28">
              <w:rPr>
                <w:rFonts w:ascii="Garamond" w:hAnsi="Garamond"/>
                <w:b/>
                <w:sz w:val="22"/>
                <w:szCs w:val="22"/>
              </w:rPr>
              <w:t>Can Take</w:t>
            </w:r>
          </w:p>
          <w:p w14:paraId="65BB1C0F" w14:textId="77777777" w:rsidR="0085334F" w:rsidRPr="00814A28" w:rsidRDefault="0085334F" w:rsidP="00814A28">
            <w:pPr>
              <w:rPr>
                <w:rFonts w:ascii="Garamond" w:hAnsi="Garamond"/>
                <w:sz w:val="22"/>
                <w:szCs w:val="22"/>
              </w:rPr>
            </w:pPr>
          </w:p>
          <w:p w14:paraId="56306907" w14:textId="77777777" w:rsidR="0085334F" w:rsidRPr="00814A28" w:rsidRDefault="0085334F" w:rsidP="00814A28">
            <w:pPr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3216" w:type="dxa"/>
          </w:tcPr>
          <w:p w14:paraId="56D75317" w14:textId="77777777" w:rsidR="00333A28" w:rsidRDefault="00333A28" w:rsidP="0085334F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</w:p>
          <w:p w14:paraId="4CD6D9FD" w14:textId="77777777" w:rsidR="0085334F" w:rsidRPr="00814A28" w:rsidRDefault="0085334F" w:rsidP="0085334F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814A28">
              <w:rPr>
                <w:rFonts w:ascii="Garamond" w:hAnsi="Garamond"/>
                <w:b/>
                <w:sz w:val="22"/>
                <w:szCs w:val="22"/>
              </w:rPr>
              <w:t>Timeline</w:t>
            </w:r>
          </w:p>
          <w:p w14:paraId="1A3A1BDE" w14:textId="51B58FD8" w:rsidR="0085334F" w:rsidRPr="00814A28" w:rsidRDefault="0085334F" w:rsidP="00814A28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814A28">
              <w:rPr>
                <w:rFonts w:ascii="Garamond" w:hAnsi="Garamond"/>
                <w:sz w:val="22"/>
                <w:szCs w:val="22"/>
              </w:rPr>
              <w:t>(</w:t>
            </w:r>
            <w:r w:rsidRPr="00814A28">
              <w:rPr>
                <w:rFonts w:ascii="Garamond" w:hAnsi="Garamond"/>
                <w:i/>
                <w:sz w:val="22"/>
                <w:szCs w:val="22"/>
              </w:rPr>
              <w:t>Be as specific as you can.)</w:t>
            </w:r>
          </w:p>
        </w:tc>
        <w:tc>
          <w:tcPr>
            <w:tcW w:w="3216" w:type="dxa"/>
          </w:tcPr>
          <w:p w14:paraId="1D9B81E2" w14:textId="77777777" w:rsidR="00333A28" w:rsidRDefault="00333A28" w:rsidP="0085334F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</w:p>
          <w:p w14:paraId="03E3E21C" w14:textId="77777777" w:rsidR="0085334F" w:rsidRPr="00814A28" w:rsidRDefault="0085334F" w:rsidP="0085334F">
            <w:pPr>
              <w:jc w:val="center"/>
              <w:rPr>
                <w:rFonts w:ascii="Garamond" w:hAnsi="Garamond"/>
                <w:b/>
                <w:sz w:val="22"/>
                <w:szCs w:val="22"/>
              </w:rPr>
            </w:pPr>
            <w:r w:rsidRPr="00814A28">
              <w:rPr>
                <w:rFonts w:ascii="Garamond" w:hAnsi="Garamond"/>
                <w:b/>
                <w:sz w:val="22"/>
                <w:szCs w:val="22"/>
              </w:rPr>
              <w:t>Needed Resources</w:t>
            </w:r>
          </w:p>
          <w:p w14:paraId="424BE3D2" w14:textId="7564EE43" w:rsidR="0085334F" w:rsidRPr="00814A28" w:rsidRDefault="0085334F" w:rsidP="00814A28">
            <w:pPr>
              <w:jc w:val="center"/>
              <w:rPr>
                <w:rFonts w:ascii="Garamond" w:hAnsi="Garamond"/>
                <w:sz w:val="22"/>
                <w:szCs w:val="22"/>
              </w:rPr>
            </w:pPr>
            <w:r w:rsidRPr="00814A28">
              <w:rPr>
                <w:rFonts w:ascii="Garamond" w:hAnsi="Garamond"/>
                <w:sz w:val="22"/>
                <w:szCs w:val="22"/>
              </w:rPr>
              <w:t xml:space="preserve"> (</w:t>
            </w:r>
            <w:r w:rsidRPr="00814A28">
              <w:rPr>
                <w:rFonts w:ascii="Garamond" w:hAnsi="Garamond"/>
                <w:i/>
                <w:sz w:val="22"/>
                <w:szCs w:val="22"/>
              </w:rPr>
              <w:t xml:space="preserve">Includes </w:t>
            </w:r>
            <w:r w:rsidR="00814A28">
              <w:rPr>
                <w:rFonts w:ascii="Garamond" w:hAnsi="Garamond"/>
                <w:i/>
                <w:sz w:val="22"/>
                <w:szCs w:val="22"/>
              </w:rPr>
              <w:t>colleagues, students, community partners</w:t>
            </w:r>
            <w:r w:rsidRPr="00814A28">
              <w:rPr>
                <w:rFonts w:ascii="Garamond" w:hAnsi="Garamond"/>
                <w:i/>
                <w:sz w:val="22"/>
                <w:szCs w:val="22"/>
              </w:rPr>
              <w:t>, time, texts, etc</w:t>
            </w:r>
            <w:r w:rsidR="00814A28">
              <w:rPr>
                <w:rFonts w:ascii="Garamond" w:hAnsi="Garamond"/>
                <w:i/>
                <w:sz w:val="22"/>
                <w:szCs w:val="22"/>
              </w:rPr>
              <w:t>.</w:t>
            </w:r>
            <w:r w:rsidRPr="00814A28">
              <w:rPr>
                <w:rFonts w:ascii="Garamond" w:hAnsi="Garamond"/>
                <w:sz w:val="22"/>
                <w:szCs w:val="22"/>
              </w:rPr>
              <w:t>)</w:t>
            </w:r>
          </w:p>
        </w:tc>
      </w:tr>
      <w:tr w:rsidR="0085334F" w:rsidRPr="00814A28" w14:paraId="01AB7D01" w14:textId="77777777" w:rsidTr="00E52A5B">
        <w:tc>
          <w:tcPr>
            <w:tcW w:w="3216" w:type="dxa"/>
          </w:tcPr>
          <w:p w14:paraId="71D27D7C" w14:textId="77777777" w:rsidR="00333A28" w:rsidRDefault="00333A28" w:rsidP="00814A28">
            <w:pPr>
              <w:rPr>
                <w:rFonts w:ascii="Garamond" w:hAnsi="Garamond"/>
                <w:sz w:val="22"/>
                <w:szCs w:val="22"/>
              </w:rPr>
            </w:pPr>
          </w:p>
          <w:p w14:paraId="63C51CE2" w14:textId="72C3C4D0" w:rsidR="0085334F" w:rsidRPr="00814A28" w:rsidRDefault="0085334F" w:rsidP="00814A28">
            <w:pPr>
              <w:rPr>
                <w:rFonts w:ascii="Garamond" w:hAnsi="Garamond"/>
                <w:sz w:val="22"/>
                <w:szCs w:val="22"/>
              </w:rPr>
            </w:pPr>
            <w:r w:rsidRPr="00814A28">
              <w:rPr>
                <w:rFonts w:ascii="Garamond" w:hAnsi="Garamond"/>
                <w:sz w:val="22"/>
                <w:szCs w:val="22"/>
              </w:rPr>
              <w:t>1.</w:t>
            </w:r>
            <w:r w:rsidR="000D4B5F">
              <w:rPr>
                <w:rFonts w:ascii="Garamond" w:hAnsi="Garamond"/>
                <w:sz w:val="22"/>
                <w:szCs w:val="22"/>
              </w:rPr>
              <w:t xml:space="preserve"> </w:t>
            </w:r>
            <w:r w:rsidR="0076795D">
              <w:rPr>
                <w:rFonts w:ascii="Garamond" w:hAnsi="Garamond"/>
                <w:sz w:val="22"/>
                <w:szCs w:val="22"/>
              </w:rPr>
              <w:t xml:space="preserve"> Organize an event to celebrate and recognize participants.   </w:t>
            </w:r>
          </w:p>
          <w:p w14:paraId="1BF1F627" w14:textId="77777777" w:rsidR="0085334F" w:rsidRPr="00814A28" w:rsidRDefault="0085334F" w:rsidP="00814A28">
            <w:pPr>
              <w:rPr>
                <w:rFonts w:ascii="Garamond" w:hAnsi="Garamond"/>
                <w:sz w:val="22"/>
                <w:szCs w:val="22"/>
              </w:rPr>
            </w:pPr>
          </w:p>
          <w:p w14:paraId="112361DB" w14:textId="77777777" w:rsidR="00062FAF" w:rsidRPr="00814A28" w:rsidRDefault="00062FAF" w:rsidP="00814A28">
            <w:pPr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3216" w:type="dxa"/>
          </w:tcPr>
          <w:p w14:paraId="19FE3CB7" w14:textId="77777777" w:rsidR="00333A28" w:rsidRDefault="00333A28" w:rsidP="00814A28">
            <w:pPr>
              <w:rPr>
                <w:rFonts w:ascii="Garamond" w:hAnsi="Garamond"/>
                <w:sz w:val="22"/>
                <w:szCs w:val="22"/>
              </w:rPr>
            </w:pPr>
          </w:p>
          <w:p w14:paraId="156DBB25" w14:textId="4A424648" w:rsidR="0085334F" w:rsidRPr="00814A28" w:rsidRDefault="0076795D" w:rsidP="00814A28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Event: March 8, 2012</w:t>
            </w:r>
          </w:p>
        </w:tc>
        <w:tc>
          <w:tcPr>
            <w:tcW w:w="3216" w:type="dxa"/>
          </w:tcPr>
          <w:p w14:paraId="59DE4ACE" w14:textId="77777777" w:rsidR="00333A28" w:rsidRDefault="00333A28" w:rsidP="00814A28">
            <w:pPr>
              <w:rPr>
                <w:rFonts w:ascii="Garamond" w:hAnsi="Garamond"/>
                <w:sz w:val="22"/>
                <w:szCs w:val="22"/>
              </w:rPr>
            </w:pPr>
          </w:p>
          <w:p w14:paraId="4B3F74D3" w14:textId="7F47AEC5" w:rsidR="000D4B5F" w:rsidRDefault="0076795D" w:rsidP="00814A28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 xml:space="preserve">Look into locations – </w:t>
            </w:r>
            <w:proofErr w:type="spellStart"/>
            <w:r>
              <w:rPr>
                <w:rFonts w:ascii="Garamond" w:hAnsi="Garamond"/>
                <w:sz w:val="22"/>
                <w:szCs w:val="22"/>
              </w:rPr>
              <w:t>ArtSource</w:t>
            </w:r>
            <w:proofErr w:type="spellEnd"/>
            <w:r>
              <w:rPr>
                <w:rFonts w:ascii="Garamond" w:hAnsi="Garamond"/>
                <w:sz w:val="22"/>
                <w:szCs w:val="22"/>
              </w:rPr>
              <w:t xml:space="preserve"> Gallery?  Rose Room? </w:t>
            </w:r>
            <w:ins w:id="0" w:author="Jessica Marie Westhoff" w:date="2012-07-01T14:50:00Z">
              <w:r w:rsidR="00714725">
                <w:rPr>
                  <w:rFonts w:ascii="Garamond" w:hAnsi="Garamond"/>
                  <w:sz w:val="22"/>
                  <w:szCs w:val="22"/>
                </w:rPr>
                <w:t xml:space="preserve"> Last year we were able to use Timberline High School’s auditorium for free. </w:t>
              </w:r>
            </w:ins>
          </w:p>
          <w:p w14:paraId="5C719F30" w14:textId="7C08C3C8" w:rsidR="0076795D" w:rsidRDefault="0076795D" w:rsidP="00814A28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Who could present?</w:t>
            </w:r>
            <w:ins w:id="1" w:author="Jessica Marie Westhoff" w:date="2012-07-01T14:50:00Z">
              <w:r w:rsidR="00714725">
                <w:rPr>
                  <w:rFonts w:ascii="Garamond" w:hAnsi="Garamond"/>
                  <w:sz w:val="22"/>
                  <w:szCs w:val="22"/>
                </w:rPr>
                <w:t xml:space="preserve"> Perhaps this is a place where we could involve famous Idaho writers?</w:t>
              </w:r>
            </w:ins>
          </w:p>
          <w:p w14:paraId="2DB130D7" w14:textId="26775688" w:rsidR="0076795D" w:rsidRPr="00814A28" w:rsidRDefault="0076795D" w:rsidP="00814A28">
            <w:pPr>
              <w:rPr>
                <w:rFonts w:ascii="Garamond" w:hAnsi="Garamond"/>
                <w:sz w:val="22"/>
                <w:szCs w:val="22"/>
              </w:rPr>
            </w:pPr>
          </w:p>
        </w:tc>
      </w:tr>
      <w:tr w:rsidR="0085334F" w:rsidRPr="00814A28" w14:paraId="6693BA14" w14:textId="77777777" w:rsidTr="00E52A5B">
        <w:tc>
          <w:tcPr>
            <w:tcW w:w="3216" w:type="dxa"/>
          </w:tcPr>
          <w:p w14:paraId="3324FBB4" w14:textId="0DF4DACB" w:rsidR="00333A28" w:rsidRDefault="00333A28" w:rsidP="00814A28">
            <w:pPr>
              <w:rPr>
                <w:rFonts w:ascii="Garamond" w:hAnsi="Garamond"/>
                <w:sz w:val="22"/>
                <w:szCs w:val="22"/>
              </w:rPr>
            </w:pPr>
          </w:p>
          <w:p w14:paraId="03D3F11B" w14:textId="057A55DF" w:rsidR="0085334F" w:rsidRPr="00814A28" w:rsidRDefault="0085334F" w:rsidP="00814A28">
            <w:pPr>
              <w:rPr>
                <w:rFonts w:ascii="Garamond" w:hAnsi="Garamond"/>
                <w:sz w:val="22"/>
                <w:szCs w:val="22"/>
              </w:rPr>
            </w:pPr>
            <w:r w:rsidRPr="00814A28">
              <w:rPr>
                <w:rFonts w:ascii="Garamond" w:hAnsi="Garamond"/>
                <w:sz w:val="22"/>
                <w:szCs w:val="22"/>
              </w:rPr>
              <w:t>2.</w:t>
            </w:r>
            <w:r w:rsidR="00B61482">
              <w:rPr>
                <w:rFonts w:ascii="Garamond" w:hAnsi="Garamond"/>
                <w:sz w:val="22"/>
                <w:szCs w:val="22"/>
              </w:rPr>
              <w:t xml:space="preserve"> </w:t>
            </w:r>
            <w:r w:rsidR="0076795D">
              <w:rPr>
                <w:rFonts w:ascii="Garamond" w:hAnsi="Garamond"/>
                <w:sz w:val="22"/>
                <w:szCs w:val="22"/>
              </w:rPr>
              <w:t>Promote recognition in each school.  (Help schools recognize their students.)</w:t>
            </w:r>
          </w:p>
          <w:p w14:paraId="430BFCEF" w14:textId="77777777" w:rsidR="0085334F" w:rsidRPr="00814A28" w:rsidRDefault="0085334F" w:rsidP="00814A28">
            <w:pPr>
              <w:rPr>
                <w:rFonts w:ascii="Garamond" w:hAnsi="Garamond"/>
                <w:sz w:val="22"/>
                <w:szCs w:val="22"/>
              </w:rPr>
            </w:pPr>
          </w:p>
          <w:p w14:paraId="3DF3359D" w14:textId="77777777" w:rsidR="00A732AB" w:rsidRPr="00814A28" w:rsidRDefault="00A732AB" w:rsidP="00814A28">
            <w:pPr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3216" w:type="dxa"/>
          </w:tcPr>
          <w:p w14:paraId="496BF5D9" w14:textId="77777777" w:rsidR="00333A28" w:rsidRDefault="00333A28" w:rsidP="00814A28">
            <w:pPr>
              <w:rPr>
                <w:rFonts w:ascii="Garamond" w:hAnsi="Garamond"/>
                <w:sz w:val="22"/>
                <w:szCs w:val="22"/>
              </w:rPr>
            </w:pPr>
          </w:p>
          <w:p w14:paraId="365CAB3E" w14:textId="6728FD8F" w:rsidR="0085334F" w:rsidRPr="00814A28" w:rsidRDefault="00714725" w:rsidP="00814A28">
            <w:pPr>
              <w:rPr>
                <w:rFonts w:ascii="Garamond" w:hAnsi="Garamond"/>
                <w:sz w:val="22"/>
                <w:szCs w:val="22"/>
              </w:rPr>
            </w:pPr>
            <w:ins w:id="2" w:author="Jessica Marie Westhoff" w:date="2012-07-01T14:50:00Z">
              <w:r>
                <w:rPr>
                  <w:rFonts w:ascii="Garamond" w:hAnsi="Garamond"/>
                  <w:sz w:val="22"/>
                  <w:szCs w:val="22"/>
                </w:rPr>
                <w:t xml:space="preserve">Are you thinking of doing this after the state awards ceremony </w:t>
              </w:r>
            </w:ins>
            <w:ins w:id="3" w:author="Jessica Marie Westhoff" w:date="2012-07-01T14:51:00Z">
              <w:r>
                <w:rPr>
                  <w:rFonts w:ascii="Garamond" w:hAnsi="Garamond"/>
                  <w:sz w:val="22"/>
                  <w:szCs w:val="22"/>
                </w:rPr>
                <w:t>–</w:t>
              </w:r>
            </w:ins>
            <w:ins w:id="4" w:author="Jessica Marie Westhoff" w:date="2012-07-01T14:50:00Z">
              <w:r>
                <w:rPr>
                  <w:rFonts w:ascii="Garamond" w:hAnsi="Garamond"/>
                  <w:sz w:val="22"/>
                  <w:szCs w:val="22"/>
                </w:rPr>
                <w:t xml:space="preserve"> April </w:t>
              </w:r>
            </w:ins>
            <w:ins w:id="5" w:author="Jessica Marie Westhoff" w:date="2012-07-01T14:51:00Z">
              <w:r>
                <w:rPr>
                  <w:rFonts w:ascii="Garamond" w:hAnsi="Garamond"/>
                  <w:sz w:val="22"/>
                  <w:szCs w:val="22"/>
                </w:rPr>
                <w:t xml:space="preserve">and May? </w:t>
              </w:r>
            </w:ins>
          </w:p>
        </w:tc>
        <w:tc>
          <w:tcPr>
            <w:tcW w:w="3216" w:type="dxa"/>
          </w:tcPr>
          <w:p w14:paraId="3FE89A27" w14:textId="77777777" w:rsidR="00333A28" w:rsidRDefault="00333A28" w:rsidP="00814A28">
            <w:pPr>
              <w:rPr>
                <w:rFonts w:ascii="Garamond" w:hAnsi="Garamond"/>
                <w:sz w:val="22"/>
                <w:szCs w:val="22"/>
              </w:rPr>
            </w:pPr>
          </w:p>
          <w:p w14:paraId="1C222FE2" w14:textId="2A9453C8" w:rsidR="00B61482" w:rsidRPr="00814A28" w:rsidRDefault="00B61482" w:rsidP="00814A28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 xml:space="preserve"> </w:t>
            </w:r>
            <w:ins w:id="6" w:author="Jessica Marie Westhoff" w:date="2012-07-01T14:51:00Z">
              <w:r w:rsidR="00714725">
                <w:rPr>
                  <w:rFonts w:ascii="Garamond" w:hAnsi="Garamond"/>
                  <w:sz w:val="22"/>
                  <w:szCs w:val="22"/>
                </w:rPr>
                <w:t xml:space="preserve">How might you do this?  Letters to principals?  </w:t>
              </w:r>
            </w:ins>
          </w:p>
        </w:tc>
      </w:tr>
      <w:tr w:rsidR="0085334F" w:rsidRPr="00814A28" w14:paraId="4F9D0603" w14:textId="77777777" w:rsidTr="0036368D">
        <w:tc>
          <w:tcPr>
            <w:tcW w:w="3216" w:type="dxa"/>
            <w:tcBorders>
              <w:bottom w:val="single" w:sz="4" w:space="0" w:color="auto"/>
            </w:tcBorders>
          </w:tcPr>
          <w:p w14:paraId="2CD8F365" w14:textId="77777777" w:rsidR="00333A28" w:rsidRDefault="00333A28" w:rsidP="00814A28">
            <w:pPr>
              <w:rPr>
                <w:rFonts w:ascii="Garamond" w:hAnsi="Garamond"/>
                <w:sz w:val="22"/>
                <w:szCs w:val="22"/>
              </w:rPr>
            </w:pPr>
          </w:p>
          <w:p w14:paraId="01FECCC5" w14:textId="38198776" w:rsidR="00A732AB" w:rsidRDefault="0085334F" w:rsidP="00814A28">
            <w:pPr>
              <w:rPr>
                <w:rFonts w:ascii="Garamond" w:hAnsi="Garamond"/>
                <w:sz w:val="22"/>
                <w:szCs w:val="22"/>
              </w:rPr>
            </w:pPr>
            <w:r w:rsidRPr="00814A28">
              <w:rPr>
                <w:rFonts w:ascii="Garamond" w:hAnsi="Garamond"/>
                <w:sz w:val="22"/>
                <w:szCs w:val="22"/>
              </w:rPr>
              <w:t>3.</w:t>
            </w:r>
            <w:r w:rsidR="00454A0C">
              <w:rPr>
                <w:rFonts w:ascii="Garamond" w:hAnsi="Garamond"/>
                <w:sz w:val="22"/>
                <w:szCs w:val="22"/>
              </w:rPr>
              <w:t xml:space="preserve"> </w:t>
            </w:r>
          </w:p>
          <w:p w14:paraId="6C3ACFC6" w14:textId="77777777" w:rsidR="00A732AB" w:rsidRPr="00814A28" w:rsidRDefault="00A732AB" w:rsidP="00814A28">
            <w:pPr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3216" w:type="dxa"/>
            <w:tcBorders>
              <w:bottom w:val="single" w:sz="4" w:space="0" w:color="auto"/>
            </w:tcBorders>
          </w:tcPr>
          <w:p w14:paraId="4DC3569B" w14:textId="77777777" w:rsidR="00333A28" w:rsidRDefault="00333A28" w:rsidP="00814A28">
            <w:pPr>
              <w:rPr>
                <w:rFonts w:ascii="Garamond" w:hAnsi="Garamond"/>
                <w:sz w:val="22"/>
                <w:szCs w:val="22"/>
              </w:rPr>
            </w:pPr>
          </w:p>
          <w:p w14:paraId="2741CC54" w14:textId="5C2CA742" w:rsidR="0085334F" w:rsidRPr="00814A28" w:rsidRDefault="0085334F" w:rsidP="00814A28">
            <w:pPr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3216" w:type="dxa"/>
            <w:tcBorders>
              <w:bottom w:val="single" w:sz="4" w:space="0" w:color="auto"/>
            </w:tcBorders>
          </w:tcPr>
          <w:p w14:paraId="596E916C" w14:textId="77777777" w:rsidR="00333A28" w:rsidRDefault="00333A28" w:rsidP="00814A28">
            <w:pPr>
              <w:rPr>
                <w:rFonts w:ascii="Garamond" w:hAnsi="Garamond"/>
                <w:sz w:val="22"/>
                <w:szCs w:val="22"/>
              </w:rPr>
            </w:pPr>
          </w:p>
          <w:p w14:paraId="2C51A18C" w14:textId="4F3E78CF" w:rsidR="00F27DE3" w:rsidRDefault="00F27DE3" w:rsidP="00F27DE3">
            <w:pPr>
              <w:rPr>
                <w:rFonts w:ascii="Garamond" w:hAnsi="Garamond"/>
                <w:sz w:val="22"/>
                <w:szCs w:val="22"/>
              </w:rPr>
            </w:pPr>
          </w:p>
          <w:p w14:paraId="2A1A9A7F" w14:textId="357FA545" w:rsidR="00B377B2" w:rsidRDefault="00B377B2" w:rsidP="00814A28">
            <w:pPr>
              <w:rPr>
                <w:ins w:id="7" w:author="Jessica Marie Westhoff" w:date="2012-07-01T14:01:00Z"/>
                <w:rFonts w:ascii="Garamond" w:hAnsi="Garamond"/>
                <w:sz w:val="22"/>
                <w:szCs w:val="22"/>
              </w:rPr>
            </w:pPr>
            <w:ins w:id="8" w:author="Jessica Marie Westhoff" w:date="2012-07-01T14:00:00Z">
              <w:r>
                <w:rPr>
                  <w:rFonts w:ascii="Garamond" w:hAnsi="Garamond"/>
                  <w:sz w:val="22"/>
                  <w:szCs w:val="22"/>
                </w:rPr>
                <w:t xml:space="preserve"> </w:t>
              </w:r>
            </w:ins>
          </w:p>
          <w:p w14:paraId="22486D7D" w14:textId="52AF4C9A" w:rsidR="00B377B2" w:rsidRPr="00814A28" w:rsidRDefault="00B377B2" w:rsidP="00814A28">
            <w:pPr>
              <w:rPr>
                <w:rFonts w:ascii="Garamond" w:hAnsi="Garamond"/>
                <w:sz w:val="22"/>
                <w:szCs w:val="22"/>
              </w:rPr>
            </w:pPr>
          </w:p>
        </w:tc>
      </w:tr>
      <w:tr w:rsidR="0036368D" w:rsidRPr="00814A28" w14:paraId="6AE3A7BB" w14:textId="77777777" w:rsidTr="0036368D">
        <w:tc>
          <w:tcPr>
            <w:tcW w:w="9648" w:type="dxa"/>
            <w:gridSpan w:val="3"/>
            <w:shd w:val="clear" w:color="auto" w:fill="C0C0C0"/>
          </w:tcPr>
          <w:p w14:paraId="5DDC638B" w14:textId="77777777" w:rsidR="0036368D" w:rsidRDefault="0036368D" w:rsidP="00814A28">
            <w:pPr>
              <w:rPr>
                <w:rFonts w:ascii="Garamond" w:hAnsi="Garamond"/>
                <w:sz w:val="22"/>
                <w:szCs w:val="22"/>
              </w:rPr>
            </w:pPr>
          </w:p>
        </w:tc>
      </w:tr>
      <w:tr w:rsidR="0036368D" w:rsidRPr="00814A28" w14:paraId="30AAD4B4" w14:textId="77777777" w:rsidTr="00A9699D">
        <w:tc>
          <w:tcPr>
            <w:tcW w:w="9648" w:type="dxa"/>
            <w:gridSpan w:val="3"/>
          </w:tcPr>
          <w:p w14:paraId="2CF0D336" w14:textId="77777777" w:rsidR="0036368D" w:rsidRDefault="0036368D" w:rsidP="00814A28">
            <w:pPr>
              <w:rPr>
                <w:rFonts w:ascii="Garamond" w:hAnsi="Garamond"/>
                <w:sz w:val="22"/>
                <w:szCs w:val="22"/>
              </w:rPr>
            </w:pPr>
          </w:p>
          <w:p w14:paraId="2DE39AC8" w14:textId="71BD31D0" w:rsidR="0036368D" w:rsidRDefault="0036368D" w:rsidP="00814A28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>Goal #2</w:t>
            </w:r>
            <w:r w:rsidRPr="00814A28">
              <w:rPr>
                <w:rFonts w:ascii="Garamond" w:hAnsi="Garamond"/>
                <w:b/>
                <w:sz w:val="22"/>
                <w:szCs w:val="22"/>
              </w:rPr>
              <w:t xml:space="preserve">: </w:t>
            </w:r>
            <w:r>
              <w:rPr>
                <w:rFonts w:ascii="Garamond" w:hAnsi="Garamond"/>
                <w:sz w:val="22"/>
                <w:szCs w:val="22"/>
              </w:rPr>
              <w:t xml:space="preserve">Publish an anthology of student writing.  </w:t>
            </w:r>
          </w:p>
          <w:p w14:paraId="6FEEA131" w14:textId="77777777" w:rsidR="0036368D" w:rsidRDefault="0036368D" w:rsidP="00814A28">
            <w:pPr>
              <w:rPr>
                <w:rFonts w:ascii="Garamond" w:hAnsi="Garamond"/>
                <w:sz w:val="22"/>
                <w:szCs w:val="22"/>
              </w:rPr>
            </w:pPr>
          </w:p>
        </w:tc>
      </w:tr>
      <w:tr w:rsidR="0036368D" w:rsidRPr="00814A28" w14:paraId="080501F4" w14:textId="77777777" w:rsidTr="00E52A5B">
        <w:tc>
          <w:tcPr>
            <w:tcW w:w="3216" w:type="dxa"/>
          </w:tcPr>
          <w:p w14:paraId="797BF07D" w14:textId="1E235567" w:rsidR="0036368D" w:rsidRDefault="0036368D" w:rsidP="00814A28">
            <w:pPr>
              <w:rPr>
                <w:rFonts w:ascii="Garamond" w:hAnsi="Garamond"/>
                <w:sz w:val="22"/>
                <w:szCs w:val="22"/>
              </w:rPr>
            </w:pPr>
          </w:p>
          <w:p w14:paraId="22C5ED0A" w14:textId="5C6A0CD9" w:rsidR="00A9699D" w:rsidRDefault="00A9699D" w:rsidP="00814A28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1.</w:t>
            </w:r>
            <w:r w:rsidR="0076795D">
              <w:rPr>
                <w:rFonts w:ascii="Garamond" w:hAnsi="Garamond"/>
                <w:sz w:val="22"/>
                <w:szCs w:val="22"/>
              </w:rPr>
              <w:t xml:space="preserve"> Create an e-anthology or a </w:t>
            </w:r>
            <w:r w:rsidR="0076795D">
              <w:rPr>
                <w:rFonts w:ascii="Garamond" w:hAnsi="Garamond"/>
                <w:sz w:val="22"/>
                <w:szCs w:val="22"/>
              </w:rPr>
              <w:lastRenderedPageBreak/>
              <w:t xml:space="preserve">printed anthology (depends on number of submissions and fundraising).  </w:t>
            </w:r>
          </w:p>
          <w:p w14:paraId="38E88E3E" w14:textId="77777777" w:rsidR="00A9699D" w:rsidRDefault="00A9699D" w:rsidP="00814A28">
            <w:pPr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3216" w:type="dxa"/>
          </w:tcPr>
          <w:p w14:paraId="6B7BC648" w14:textId="77777777" w:rsidR="0036368D" w:rsidRDefault="0036368D" w:rsidP="00814A28">
            <w:pPr>
              <w:rPr>
                <w:rFonts w:ascii="Garamond" w:hAnsi="Garamond"/>
                <w:sz w:val="22"/>
                <w:szCs w:val="22"/>
              </w:rPr>
            </w:pPr>
          </w:p>
          <w:p w14:paraId="3FBEF711" w14:textId="77777777" w:rsidR="0076795D" w:rsidRDefault="00714725" w:rsidP="00814A28">
            <w:pPr>
              <w:rPr>
                <w:ins w:id="9" w:author="Jessica Marie Westhoff" w:date="2012-07-01T14:52:00Z"/>
                <w:rFonts w:ascii="Garamond" w:hAnsi="Garamond"/>
                <w:sz w:val="22"/>
                <w:szCs w:val="22"/>
              </w:rPr>
            </w:pPr>
            <w:ins w:id="10" w:author="Jessica Marie Westhoff" w:date="2012-07-01T14:51:00Z">
              <w:r>
                <w:rPr>
                  <w:rFonts w:ascii="Garamond" w:hAnsi="Garamond"/>
                  <w:sz w:val="22"/>
                  <w:szCs w:val="22"/>
                </w:rPr>
                <w:t xml:space="preserve">What kind of timeline are you </w:t>
              </w:r>
              <w:r>
                <w:rPr>
                  <w:rFonts w:ascii="Garamond" w:hAnsi="Garamond"/>
                  <w:sz w:val="22"/>
                  <w:szCs w:val="22"/>
                </w:rPr>
                <w:lastRenderedPageBreak/>
                <w:t xml:space="preserve">thinking?  Do you </w:t>
              </w:r>
            </w:ins>
            <w:ins w:id="11" w:author="Jessica Marie Westhoff" w:date="2012-07-01T14:52:00Z">
              <w:r>
                <w:rPr>
                  <w:rFonts w:ascii="Garamond" w:hAnsi="Garamond"/>
                  <w:sz w:val="22"/>
                  <w:szCs w:val="22"/>
                </w:rPr>
                <w:t>think</w:t>
              </w:r>
            </w:ins>
            <w:ins w:id="12" w:author="Jessica Marie Westhoff" w:date="2012-07-01T14:51:00Z">
              <w:r>
                <w:rPr>
                  <w:rFonts w:ascii="Garamond" w:hAnsi="Garamond"/>
                  <w:sz w:val="22"/>
                  <w:szCs w:val="22"/>
                </w:rPr>
                <w:t xml:space="preserve"> </w:t>
              </w:r>
            </w:ins>
            <w:ins w:id="13" w:author="Jessica Marie Westhoff" w:date="2012-07-01T14:52:00Z">
              <w:r>
                <w:rPr>
                  <w:rFonts w:ascii="Garamond" w:hAnsi="Garamond"/>
                  <w:sz w:val="22"/>
                  <w:szCs w:val="22"/>
                </w:rPr>
                <w:t xml:space="preserve">it’s feasible to put the anthology together in February so it is ready for the March awards ceremony? </w:t>
              </w:r>
            </w:ins>
          </w:p>
          <w:p w14:paraId="4CA5AEAC" w14:textId="13BC741B" w:rsidR="00714725" w:rsidRDefault="00714725" w:rsidP="00814A28">
            <w:pPr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3216" w:type="dxa"/>
          </w:tcPr>
          <w:p w14:paraId="0672B61D" w14:textId="77777777" w:rsidR="0036368D" w:rsidRDefault="0036368D" w:rsidP="00814A28">
            <w:pPr>
              <w:rPr>
                <w:rFonts w:ascii="Garamond" w:hAnsi="Garamond"/>
                <w:sz w:val="22"/>
                <w:szCs w:val="22"/>
              </w:rPr>
            </w:pPr>
          </w:p>
          <w:p w14:paraId="0B2AE7A3" w14:textId="617C2D6A" w:rsidR="0076795D" w:rsidRDefault="0076795D" w:rsidP="00814A28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 xml:space="preserve">Contact the Missouri Writing </w:t>
            </w:r>
            <w:r>
              <w:rPr>
                <w:rFonts w:ascii="Garamond" w:hAnsi="Garamond"/>
                <w:sz w:val="22"/>
                <w:szCs w:val="22"/>
              </w:rPr>
              <w:lastRenderedPageBreak/>
              <w:t xml:space="preserve">Project for information about their e-anthology. </w:t>
            </w:r>
          </w:p>
        </w:tc>
      </w:tr>
      <w:tr w:rsidR="0036368D" w:rsidRPr="00814A28" w14:paraId="247FF1ED" w14:textId="77777777" w:rsidTr="00E52A5B">
        <w:tc>
          <w:tcPr>
            <w:tcW w:w="3216" w:type="dxa"/>
          </w:tcPr>
          <w:p w14:paraId="4C900FCF" w14:textId="1C19170D" w:rsidR="0036368D" w:rsidRDefault="0036368D" w:rsidP="00814A28">
            <w:pPr>
              <w:rPr>
                <w:rFonts w:ascii="Garamond" w:hAnsi="Garamond"/>
                <w:sz w:val="22"/>
                <w:szCs w:val="22"/>
              </w:rPr>
            </w:pPr>
          </w:p>
          <w:p w14:paraId="4DBB454D" w14:textId="032AC902" w:rsidR="00A9699D" w:rsidRDefault="00A9699D" w:rsidP="00814A28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2.</w:t>
            </w:r>
            <w:r w:rsidR="0076795D">
              <w:rPr>
                <w:rFonts w:ascii="Garamond" w:hAnsi="Garamond"/>
                <w:sz w:val="22"/>
                <w:szCs w:val="22"/>
              </w:rPr>
              <w:t xml:space="preserve">  Organize a committee of students to edit and design the anthology. </w:t>
            </w:r>
          </w:p>
          <w:p w14:paraId="3D19B33C" w14:textId="77777777" w:rsidR="00A9699D" w:rsidRDefault="00A9699D" w:rsidP="00814A28">
            <w:pPr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3216" w:type="dxa"/>
          </w:tcPr>
          <w:p w14:paraId="09961954" w14:textId="77777777" w:rsidR="0036368D" w:rsidRDefault="0036368D" w:rsidP="00814A28">
            <w:pPr>
              <w:rPr>
                <w:ins w:id="14" w:author="Jessica Marie Westhoff" w:date="2012-07-01T14:52:00Z"/>
                <w:rFonts w:ascii="Garamond" w:hAnsi="Garamond"/>
                <w:sz w:val="22"/>
                <w:szCs w:val="22"/>
              </w:rPr>
            </w:pPr>
          </w:p>
          <w:p w14:paraId="1DFDCA08" w14:textId="100B47F7" w:rsidR="00714725" w:rsidRDefault="00714725" w:rsidP="00814A28">
            <w:pPr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3216" w:type="dxa"/>
          </w:tcPr>
          <w:p w14:paraId="42F89866" w14:textId="77777777" w:rsidR="00714725" w:rsidRDefault="00714725" w:rsidP="00814A28">
            <w:pPr>
              <w:rPr>
                <w:ins w:id="15" w:author="Jessica Marie Westhoff" w:date="2012-07-01T14:53:00Z"/>
                <w:rFonts w:ascii="Garamond" w:hAnsi="Garamond"/>
                <w:sz w:val="22"/>
                <w:szCs w:val="22"/>
              </w:rPr>
            </w:pPr>
          </w:p>
          <w:p w14:paraId="2C3C6874" w14:textId="1BD484D5" w:rsidR="0036368D" w:rsidRDefault="00714725" w:rsidP="00814A28">
            <w:pPr>
              <w:rPr>
                <w:rFonts w:ascii="Garamond" w:hAnsi="Garamond"/>
                <w:sz w:val="22"/>
                <w:szCs w:val="22"/>
              </w:rPr>
            </w:pPr>
            <w:ins w:id="16" w:author="Jessica Marie Westhoff" w:date="2012-07-01T14:53:00Z">
              <w:r>
                <w:rPr>
                  <w:rFonts w:ascii="Garamond" w:hAnsi="Garamond"/>
                  <w:sz w:val="22"/>
                  <w:szCs w:val="22"/>
                </w:rPr>
                <w:t xml:space="preserve">Are you thinking of asking students you </w:t>
              </w:r>
              <w:proofErr w:type="gramStart"/>
              <w:r>
                <w:rPr>
                  <w:rFonts w:ascii="Garamond" w:hAnsi="Garamond"/>
                  <w:sz w:val="22"/>
                  <w:szCs w:val="22"/>
                </w:rPr>
                <w:t>know</w:t>
              </w:r>
              <w:proofErr w:type="gramEnd"/>
              <w:r>
                <w:rPr>
                  <w:rFonts w:ascii="Garamond" w:hAnsi="Garamond"/>
                  <w:sz w:val="22"/>
                  <w:szCs w:val="22"/>
                </w:rPr>
                <w:t>?  Students who won awards?</w:t>
              </w:r>
            </w:ins>
          </w:p>
        </w:tc>
      </w:tr>
      <w:tr w:rsidR="0036368D" w:rsidRPr="0036368D" w14:paraId="2D2A4245" w14:textId="77777777" w:rsidTr="00A9699D">
        <w:tblPrEx>
          <w:tblLook w:val="04A0" w:firstRow="1" w:lastRow="0" w:firstColumn="1" w:lastColumn="0" w:noHBand="0" w:noVBand="1"/>
        </w:tblPrEx>
        <w:tc>
          <w:tcPr>
            <w:tcW w:w="3216" w:type="dxa"/>
            <w:tcBorders>
              <w:bottom w:val="single" w:sz="4" w:space="0" w:color="auto"/>
            </w:tcBorders>
          </w:tcPr>
          <w:p w14:paraId="562D0750" w14:textId="43B54A22" w:rsidR="0036368D" w:rsidRDefault="0036368D" w:rsidP="0036368D">
            <w:pPr>
              <w:rPr>
                <w:rFonts w:ascii="Garamond" w:hAnsi="Garamond"/>
                <w:sz w:val="22"/>
                <w:szCs w:val="22"/>
              </w:rPr>
            </w:pPr>
          </w:p>
          <w:p w14:paraId="187E6354" w14:textId="1B6E04E8" w:rsidR="00A9699D" w:rsidRDefault="00A9699D" w:rsidP="0036368D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3.</w:t>
            </w:r>
            <w:r w:rsidR="0076795D">
              <w:rPr>
                <w:rFonts w:ascii="Garamond" w:hAnsi="Garamond"/>
                <w:sz w:val="22"/>
                <w:szCs w:val="22"/>
              </w:rPr>
              <w:t xml:space="preserve">  Hold a contest for students to design the cover.  </w:t>
            </w:r>
          </w:p>
          <w:p w14:paraId="3F5AD439" w14:textId="77777777" w:rsidR="00A9699D" w:rsidRPr="0036368D" w:rsidRDefault="00A9699D" w:rsidP="0036368D">
            <w:pPr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3216" w:type="dxa"/>
            <w:tcBorders>
              <w:bottom w:val="single" w:sz="4" w:space="0" w:color="auto"/>
            </w:tcBorders>
          </w:tcPr>
          <w:p w14:paraId="341C55B6" w14:textId="77777777" w:rsidR="0036368D" w:rsidRDefault="0036368D" w:rsidP="0036368D">
            <w:pPr>
              <w:rPr>
                <w:ins w:id="17" w:author="Jessica Marie Westhoff" w:date="2012-07-01T14:52:00Z"/>
                <w:rFonts w:ascii="Garamond" w:hAnsi="Garamond"/>
                <w:sz w:val="22"/>
                <w:szCs w:val="22"/>
              </w:rPr>
            </w:pPr>
          </w:p>
          <w:p w14:paraId="1A8C6E65" w14:textId="42BE14D4" w:rsidR="00714725" w:rsidRPr="0036368D" w:rsidRDefault="00714725" w:rsidP="0036368D">
            <w:pPr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3216" w:type="dxa"/>
            <w:tcBorders>
              <w:bottom w:val="single" w:sz="4" w:space="0" w:color="auto"/>
            </w:tcBorders>
          </w:tcPr>
          <w:p w14:paraId="1131DB11" w14:textId="77777777" w:rsidR="0036368D" w:rsidRDefault="0036368D" w:rsidP="0036368D">
            <w:pPr>
              <w:rPr>
                <w:ins w:id="18" w:author="Jessica Marie Westhoff" w:date="2012-07-01T14:53:00Z"/>
                <w:rFonts w:ascii="Garamond" w:hAnsi="Garamond"/>
                <w:sz w:val="22"/>
                <w:szCs w:val="22"/>
              </w:rPr>
            </w:pPr>
          </w:p>
          <w:p w14:paraId="40ADCAAE" w14:textId="77777777" w:rsidR="00530BB8" w:rsidRDefault="00530BB8" w:rsidP="0036368D">
            <w:pPr>
              <w:rPr>
                <w:ins w:id="19" w:author="Jessica Marie Westhoff" w:date="2012-07-01T14:53:00Z"/>
                <w:rFonts w:ascii="Garamond" w:hAnsi="Garamond"/>
                <w:sz w:val="22"/>
                <w:szCs w:val="22"/>
              </w:rPr>
            </w:pPr>
            <w:ins w:id="20" w:author="Jessica Marie Westhoff" w:date="2012-07-01T14:53:00Z">
              <w:r>
                <w:rPr>
                  <w:rFonts w:ascii="Garamond" w:hAnsi="Garamond"/>
                  <w:sz w:val="22"/>
                  <w:szCs w:val="22"/>
                </w:rPr>
                <w:t xml:space="preserve">Perhaps you could select a winning photograph or painting rather than create a separate competition?  </w:t>
              </w:r>
            </w:ins>
          </w:p>
          <w:p w14:paraId="1873CA72" w14:textId="77777777" w:rsidR="00530BB8" w:rsidRPr="0036368D" w:rsidRDefault="00530BB8" w:rsidP="0036368D">
            <w:pPr>
              <w:rPr>
                <w:rFonts w:ascii="Garamond" w:hAnsi="Garamond"/>
                <w:sz w:val="22"/>
                <w:szCs w:val="22"/>
              </w:rPr>
            </w:pPr>
          </w:p>
        </w:tc>
      </w:tr>
      <w:tr w:rsidR="00A9699D" w:rsidRPr="0036368D" w14:paraId="398989F7" w14:textId="77777777" w:rsidTr="00A9699D">
        <w:tblPrEx>
          <w:tblLook w:val="04A0" w:firstRow="1" w:lastRow="0" w:firstColumn="1" w:lastColumn="0" w:noHBand="0" w:noVBand="1"/>
        </w:tblPrEx>
        <w:tc>
          <w:tcPr>
            <w:tcW w:w="9648" w:type="dxa"/>
            <w:gridSpan w:val="3"/>
            <w:shd w:val="clear" w:color="auto" w:fill="C0C0C0"/>
          </w:tcPr>
          <w:p w14:paraId="386FF151" w14:textId="66455531" w:rsidR="00A9699D" w:rsidRPr="0036368D" w:rsidRDefault="00A9699D" w:rsidP="0036368D">
            <w:pPr>
              <w:rPr>
                <w:rFonts w:ascii="Garamond" w:hAnsi="Garamond"/>
                <w:sz w:val="22"/>
                <w:szCs w:val="22"/>
              </w:rPr>
            </w:pPr>
          </w:p>
        </w:tc>
      </w:tr>
      <w:tr w:rsidR="00A9699D" w:rsidRPr="0036368D" w14:paraId="203F0E9C" w14:textId="77777777" w:rsidTr="00A9699D">
        <w:tblPrEx>
          <w:tblLook w:val="04A0" w:firstRow="1" w:lastRow="0" w:firstColumn="1" w:lastColumn="0" w:noHBand="0" w:noVBand="1"/>
        </w:tblPrEx>
        <w:tc>
          <w:tcPr>
            <w:tcW w:w="9648" w:type="dxa"/>
            <w:gridSpan w:val="3"/>
          </w:tcPr>
          <w:p w14:paraId="0A5F52B4" w14:textId="0EA372C6" w:rsidR="00A9699D" w:rsidRDefault="00A9699D" w:rsidP="0036368D">
            <w:pPr>
              <w:rPr>
                <w:rFonts w:ascii="Garamond" w:hAnsi="Garamond"/>
                <w:sz w:val="22"/>
                <w:szCs w:val="22"/>
              </w:rPr>
            </w:pPr>
          </w:p>
          <w:p w14:paraId="05F477C5" w14:textId="685F0FFC" w:rsidR="00A9699D" w:rsidRDefault="00A9699D" w:rsidP="0036368D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 xml:space="preserve">Goal #3: </w:t>
            </w:r>
            <w:r w:rsidR="0076795D">
              <w:rPr>
                <w:rFonts w:ascii="Garamond" w:hAnsi="Garamond"/>
                <w:sz w:val="22"/>
                <w:szCs w:val="22"/>
              </w:rPr>
              <w:t xml:space="preserve"> Organize the jurying process.  </w:t>
            </w:r>
          </w:p>
          <w:p w14:paraId="02BCCE32" w14:textId="77777777" w:rsidR="00A9699D" w:rsidRPr="0036368D" w:rsidRDefault="00A9699D" w:rsidP="0036368D">
            <w:pPr>
              <w:rPr>
                <w:rFonts w:ascii="Garamond" w:hAnsi="Garamond"/>
                <w:sz w:val="22"/>
                <w:szCs w:val="22"/>
              </w:rPr>
            </w:pPr>
          </w:p>
        </w:tc>
      </w:tr>
      <w:tr w:rsidR="0036368D" w:rsidRPr="0036368D" w14:paraId="03B718A8" w14:textId="77777777" w:rsidTr="0036368D">
        <w:tblPrEx>
          <w:tblLook w:val="04A0" w:firstRow="1" w:lastRow="0" w:firstColumn="1" w:lastColumn="0" w:noHBand="0" w:noVBand="1"/>
        </w:tblPrEx>
        <w:tc>
          <w:tcPr>
            <w:tcW w:w="3216" w:type="dxa"/>
          </w:tcPr>
          <w:p w14:paraId="21F52F42" w14:textId="0E86EC90" w:rsidR="0036368D" w:rsidRDefault="0036368D" w:rsidP="0036368D">
            <w:pPr>
              <w:rPr>
                <w:rFonts w:ascii="Garamond" w:hAnsi="Garamond"/>
                <w:sz w:val="22"/>
                <w:szCs w:val="22"/>
              </w:rPr>
            </w:pPr>
          </w:p>
          <w:p w14:paraId="5622C25A" w14:textId="692DF912" w:rsidR="0076795D" w:rsidRDefault="0076795D" w:rsidP="0036368D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1. Find judges.</w:t>
            </w:r>
          </w:p>
          <w:p w14:paraId="197C2090" w14:textId="77777777" w:rsidR="0076795D" w:rsidRPr="0036368D" w:rsidRDefault="0076795D" w:rsidP="0036368D">
            <w:pPr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3216" w:type="dxa"/>
          </w:tcPr>
          <w:p w14:paraId="0CE22CCB" w14:textId="77777777" w:rsidR="0036368D" w:rsidRDefault="0036368D" w:rsidP="0036368D">
            <w:pPr>
              <w:rPr>
                <w:ins w:id="21" w:author="Jessica Marie Westhoff" w:date="2012-07-01T14:53:00Z"/>
                <w:rFonts w:ascii="Garamond" w:hAnsi="Garamond"/>
                <w:sz w:val="22"/>
                <w:szCs w:val="22"/>
              </w:rPr>
            </w:pPr>
          </w:p>
          <w:p w14:paraId="49F9F400" w14:textId="5BDD221D" w:rsidR="00530BB8" w:rsidRPr="0036368D" w:rsidRDefault="00530BB8" w:rsidP="0036368D">
            <w:pPr>
              <w:rPr>
                <w:rFonts w:ascii="Garamond" w:hAnsi="Garamond"/>
                <w:sz w:val="22"/>
                <w:szCs w:val="22"/>
              </w:rPr>
            </w:pPr>
            <w:ins w:id="22" w:author="Jessica Marie Westhoff" w:date="2012-07-01T14:53:00Z">
              <w:r>
                <w:rPr>
                  <w:rFonts w:ascii="Garamond" w:hAnsi="Garamond"/>
                  <w:sz w:val="22"/>
                  <w:szCs w:val="22"/>
                </w:rPr>
                <w:t xml:space="preserve">October and November? </w:t>
              </w:r>
            </w:ins>
          </w:p>
        </w:tc>
        <w:tc>
          <w:tcPr>
            <w:tcW w:w="3216" w:type="dxa"/>
          </w:tcPr>
          <w:p w14:paraId="23B9208D" w14:textId="77777777" w:rsidR="0036368D" w:rsidRDefault="0036368D" w:rsidP="0036368D">
            <w:pPr>
              <w:rPr>
                <w:rFonts w:ascii="Garamond" w:hAnsi="Garamond"/>
                <w:sz w:val="22"/>
                <w:szCs w:val="22"/>
              </w:rPr>
            </w:pPr>
          </w:p>
          <w:p w14:paraId="1022821D" w14:textId="77777777" w:rsidR="0076795D" w:rsidRDefault="0076795D" w:rsidP="0036368D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 xml:space="preserve">BSWP fellows and other teachers. </w:t>
            </w:r>
          </w:p>
          <w:p w14:paraId="15128CFA" w14:textId="77777777" w:rsidR="0076795D" w:rsidRPr="0036368D" w:rsidRDefault="0076795D" w:rsidP="0036368D">
            <w:pPr>
              <w:rPr>
                <w:rFonts w:ascii="Garamond" w:hAnsi="Garamond"/>
                <w:sz w:val="22"/>
                <w:szCs w:val="22"/>
              </w:rPr>
            </w:pPr>
          </w:p>
        </w:tc>
      </w:tr>
      <w:tr w:rsidR="0036368D" w:rsidRPr="0036368D" w14:paraId="33B72426" w14:textId="77777777" w:rsidTr="0036368D">
        <w:tblPrEx>
          <w:tblLook w:val="04A0" w:firstRow="1" w:lastRow="0" w:firstColumn="1" w:lastColumn="0" w:noHBand="0" w:noVBand="1"/>
        </w:tblPrEx>
        <w:tc>
          <w:tcPr>
            <w:tcW w:w="3216" w:type="dxa"/>
          </w:tcPr>
          <w:p w14:paraId="2BC9BA42" w14:textId="77777777" w:rsidR="0076795D" w:rsidRDefault="0076795D" w:rsidP="0036368D">
            <w:pPr>
              <w:rPr>
                <w:rFonts w:ascii="Garamond" w:hAnsi="Garamond"/>
                <w:sz w:val="22"/>
                <w:szCs w:val="22"/>
              </w:rPr>
            </w:pPr>
          </w:p>
          <w:p w14:paraId="1CD35ED9" w14:textId="74FB3EF4" w:rsidR="0036368D" w:rsidRDefault="0076795D" w:rsidP="0036368D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 xml:space="preserve">2. Figure out the process of judging and notification.  </w:t>
            </w:r>
          </w:p>
          <w:p w14:paraId="2239A399" w14:textId="16E6518D" w:rsidR="0076795D" w:rsidRPr="0036368D" w:rsidRDefault="0076795D" w:rsidP="0036368D">
            <w:pPr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3216" w:type="dxa"/>
          </w:tcPr>
          <w:p w14:paraId="4D729F7B" w14:textId="77777777" w:rsidR="0036368D" w:rsidRDefault="0036368D" w:rsidP="0036368D">
            <w:pPr>
              <w:rPr>
                <w:ins w:id="23" w:author="Jessica Marie Westhoff" w:date="2012-07-01T14:54:00Z"/>
                <w:rFonts w:ascii="Garamond" w:hAnsi="Garamond"/>
                <w:sz w:val="22"/>
                <w:szCs w:val="22"/>
              </w:rPr>
            </w:pPr>
          </w:p>
          <w:p w14:paraId="624490AC" w14:textId="77777777" w:rsidR="00530BB8" w:rsidRDefault="00530BB8" w:rsidP="0036368D">
            <w:pPr>
              <w:rPr>
                <w:ins w:id="24" w:author="Jessica Marie Westhoff" w:date="2012-07-01T14:54:00Z"/>
                <w:rFonts w:ascii="Garamond" w:hAnsi="Garamond"/>
                <w:sz w:val="22"/>
                <w:szCs w:val="22"/>
              </w:rPr>
            </w:pPr>
            <w:ins w:id="25" w:author="Jessica Marie Westhoff" w:date="2012-07-01T14:54:00Z">
              <w:r>
                <w:rPr>
                  <w:rFonts w:ascii="Garamond" w:hAnsi="Garamond"/>
                  <w:sz w:val="22"/>
                  <w:szCs w:val="22"/>
                </w:rPr>
                <w:t xml:space="preserve">When do you want to judge the work?  You have from December 19 – January 18.  Do you want to do this digitally or in person?  </w:t>
              </w:r>
            </w:ins>
          </w:p>
          <w:p w14:paraId="1845F1C3" w14:textId="559C2502" w:rsidR="00530BB8" w:rsidRPr="0036368D" w:rsidRDefault="00530BB8" w:rsidP="0036368D">
            <w:pPr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3216" w:type="dxa"/>
          </w:tcPr>
          <w:p w14:paraId="6A768CC7" w14:textId="77777777" w:rsidR="0036368D" w:rsidRDefault="0036368D" w:rsidP="0036368D">
            <w:pPr>
              <w:rPr>
                <w:ins w:id="26" w:author="Jessica Marie Westhoff" w:date="2012-07-01T14:54:00Z"/>
                <w:rFonts w:ascii="Garamond" w:hAnsi="Garamond"/>
                <w:sz w:val="22"/>
                <w:szCs w:val="22"/>
              </w:rPr>
            </w:pPr>
          </w:p>
          <w:p w14:paraId="4E587CC3" w14:textId="77777777" w:rsidR="00530BB8" w:rsidRPr="0036368D" w:rsidRDefault="00530BB8" w:rsidP="0036368D">
            <w:pPr>
              <w:rPr>
                <w:rFonts w:ascii="Garamond" w:hAnsi="Garamond"/>
                <w:sz w:val="22"/>
                <w:szCs w:val="22"/>
              </w:rPr>
            </w:pPr>
            <w:bookmarkStart w:id="27" w:name="_GoBack"/>
            <w:bookmarkEnd w:id="27"/>
          </w:p>
        </w:tc>
      </w:tr>
      <w:tr w:rsidR="0036368D" w:rsidRPr="0036368D" w14:paraId="66C9C6B0" w14:textId="77777777" w:rsidTr="0036368D">
        <w:tblPrEx>
          <w:tblLook w:val="04A0" w:firstRow="1" w:lastRow="0" w:firstColumn="1" w:lastColumn="0" w:noHBand="0" w:noVBand="1"/>
        </w:tblPrEx>
        <w:tc>
          <w:tcPr>
            <w:tcW w:w="3216" w:type="dxa"/>
          </w:tcPr>
          <w:p w14:paraId="65AB13B2" w14:textId="7B6EF33E" w:rsidR="0036368D" w:rsidRDefault="0036368D" w:rsidP="0036368D">
            <w:pPr>
              <w:rPr>
                <w:rFonts w:ascii="Garamond" w:hAnsi="Garamond"/>
                <w:sz w:val="22"/>
                <w:szCs w:val="22"/>
              </w:rPr>
            </w:pPr>
          </w:p>
          <w:p w14:paraId="6F1F73A5" w14:textId="24A474EF" w:rsidR="0076795D" w:rsidRDefault="0076795D" w:rsidP="0036368D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 xml:space="preserve">3. </w:t>
            </w:r>
          </w:p>
          <w:p w14:paraId="13F2A172" w14:textId="77777777" w:rsidR="0076795D" w:rsidRPr="0036368D" w:rsidRDefault="0076795D" w:rsidP="0036368D">
            <w:pPr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3216" w:type="dxa"/>
          </w:tcPr>
          <w:p w14:paraId="5E284B82" w14:textId="77777777" w:rsidR="0036368D" w:rsidRPr="0036368D" w:rsidRDefault="0036368D" w:rsidP="0036368D">
            <w:pPr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3216" w:type="dxa"/>
          </w:tcPr>
          <w:p w14:paraId="4AE5A3CD" w14:textId="77777777" w:rsidR="0036368D" w:rsidRPr="0036368D" w:rsidRDefault="0036368D" w:rsidP="0036368D">
            <w:pPr>
              <w:rPr>
                <w:rFonts w:ascii="Garamond" w:hAnsi="Garamond"/>
                <w:sz w:val="22"/>
                <w:szCs w:val="22"/>
              </w:rPr>
            </w:pPr>
          </w:p>
        </w:tc>
      </w:tr>
    </w:tbl>
    <w:p w14:paraId="50DE2F51" w14:textId="2AAD79F6" w:rsidR="00B377B2" w:rsidRPr="00814A28" w:rsidRDefault="00B377B2" w:rsidP="00F874A8">
      <w:pPr>
        <w:rPr>
          <w:rFonts w:ascii="Garamond" w:hAnsi="Garamond"/>
          <w:sz w:val="22"/>
          <w:szCs w:val="22"/>
        </w:rPr>
      </w:pPr>
    </w:p>
    <w:sectPr w:rsidR="00B377B2" w:rsidRPr="00814A28" w:rsidSect="0021263E">
      <w:pgSz w:w="12240" w:h="15840"/>
      <w:pgMar w:top="1224" w:right="1440" w:bottom="1224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815E03B" w14:textId="77777777" w:rsidR="00A9699D" w:rsidRDefault="00A9699D" w:rsidP="00860EA3">
      <w:r>
        <w:separator/>
      </w:r>
    </w:p>
  </w:endnote>
  <w:endnote w:type="continuationSeparator" w:id="0">
    <w:p w14:paraId="40882E95" w14:textId="77777777" w:rsidR="00A9699D" w:rsidRDefault="00A9699D" w:rsidP="00860E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Garamond">
    <w:panose1 w:val="02020404030301010803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C59E83D" w14:textId="77777777" w:rsidR="00A9699D" w:rsidRDefault="00A9699D" w:rsidP="00860EA3">
      <w:r>
        <w:separator/>
      </w:r>
    </w:p>
  </w:footnote>
  <w:footnote w:type="continuationSeparator" w:id="0">
    <w:p w14:paraId="5AC962CA" w14:textId="77777777" w:rsidR="00A9699D" w:rsidRDefault="00A9699D" w:rsidP="00860EA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F15002"/>
    <w:multiLevelType w:val="hybridMultilevel"/>
    <w:tmpl w:val="2C6C9E8E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3E06293A"/>
    <w:multiLevelType w:val="hybridMultilevel"/>
    <w:tmpl w:val="B2A0379C"/>
    <w:lvl w:ilvl="0" w:tplc="040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48994A56"/>
    <w:multiLevelType w:val="multilevel"/>
    <w:tmpl w:val="1A2C60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D17388F"/>
    <w:multiLevelType w:val="hybridMultilevel"/>
    <w:tmpl w:val="E6640C68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50313669"/>
    <w:multiLevelType w:val="hybridMultilevel"/>
    <w:tmpl w:val="75C44F86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6E837463"/>
    <w:multiLevelType w:val="hybridMultilevel"/>
    <w:tmpl w:val="8BDAA80E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7F135993"/>
    <w:multiLevelType w:val="hybridMultilevel"/>
    <w:tmpl w:val="3724BD82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3"/>
  </w:num>
  <w:num w:numId="4">
    <w:abstractNumId w:val="5"/>
  </w:num>
  <w:num w:numId="5">
    <w:abstractNumId w:val="4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proofState w:spelling="clean" w:grammar="clean"/>
  <w:trackRevisions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0EA3"/>
    <w:rsid w:val="0002477B"/>
    <w:rsid w:val="00041069"/>
    <w:rsid w:val="00062FAF"/>
    <w:rsid w:val="000D4B5F"/>
    <w:rsid w:val="00177949"/>
    <w:rsid w:val="0018218A"/>
    <w:rsid w:val="001C099B"/>
    <w:rsid w:val="001D4059"/>
    <w:rsid w:val="001E095D"/>
    <w:rsid w:val="0020141C"/>
    <w:rsid w:val="00205149"/>
    <w:rsid w:val="0021263E"/>
    <w:rsid w:val="00260B70"/>
    <w:rsid w:val="00306D13"/>
    <w:rsid w:val="00333A28"/>
    <w:rsid w:val="003506DF"/>
    <w:rsid w:val="0036368D"/>
    <w:rsid w:val="003A6338"/>
    <w:rsid w:val="00454A0C"/>
    <w:rsid w:val="00485DF1"/>
    <w:rsid w:val="00530BB8"/>
    <w:rsid w:val="0056566A"/>
    <w:rsid w:val="005B42AE"/>
    <w:rsid w:val="00653ECE"/>
    <w:rsid w:val="00661596"/>
    <w:rsid w:val="0069619C"/>
    <w:rsid w:val="00714725"/>
    <w:rsid w:val="0076795D"/>
    <w:rsid w:val="007C3C4D"/>
    <w:rsid w:val="00814A28"/>
    <w:rsid w:val="0085334F"/>
    <w:rsid w:val="00860EA3"/>
    <w:rsid w:val="00893594"/>
    <w:rsid w:val="00911BAD"/>
    <w:rsid w:val="0096080A"/>
    <w:rsid w:val="009B239B"/>
    <w:rsid w:val="00A00A98"/>
    <w:rsid w:val="00A732AB"/>
    <w:rsid w:val="00A9699D"/>
    <w:rsid w:val="00B054D4"/>
    <w:rsid w:val="00B377B2"/>
    <w:rsid w:val="00B406C3"/>
    <w:rsid w:val="00B61482"/>
    <w:rsid w:val="00BC5A32"/>
    <w:rsid w:val="00C1620B"/>
    <w:rsid w:val="00D81573"/>
    <w:rsid w:val="00E52A5B"/>
    <w:rsid w:val="00EC246A"/>
    <w:rsid w:val="00EF03FA"/>
    <w:rsid w:val="00F27DE3"/>
    <w:rsid w:val="00F330C0"/>
    <w:rsid w:val="00F87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F25B53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60EA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60EA3"/>
  </w:style>
  <w:style w:type="paragraph" w:styleId="Footer">
    <w:name w:val="footer"/>
    <w:basedOn w:val="Normal"/>
    <w:link w:val="FooterChar"/>
    <w:uiPriority w:val="99"/>
    <w:unhideWhenUsed/>
    <w:rsid w:val="00860EA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60EA3"/>
  </w:style>
  <w:style w:type="paragraph" w:styleId="ListParagraph">
    <w:name w:val="List Paragraph"/>
    <w:basedOn w:val="Normal"/>
    <w:uiPriority w:val="34"/>
    <w:qFormat/>
    <w:rsid w:val="00860EA3"/>
    <w:pPr>
      <w:ind w:left="720"/>
      <w:contextualSpacing/>
    </w:pPr>
  </w:style>
  <w:style w:type="table" w:styleId="TableGrid">
    <w:name w:val="Table Grid"/>
    <w:basedOn w:val="TableNormal"/>
    <w:uiPriority w:val="59"/>
    <w:rsid w:val="00860EA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041069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893594"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306D13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06D13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06D13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06D13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06D13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06D13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6D13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60EA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60EA3"/>
  </w:style>
  <w:style w:type="paragraph" w:styleId="Footer">
    <w:name w:val="footer"/>
    <w:basedOn w:val="Normal"/>
    <w:link w:val="FooterChar"/>
    <w:uiPriority w:val="99"/>
    <w:unhideWhenUsed/>
    <w:rsid w:val="00860EA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60EA3"/>
  </w:style>
  <w:style w:type="paragraph" w:styleId="ListParagraph">
    <w:name w:val="List Paragraph"/>
    <w:basedOn w:val="Normal"/>
    <w:uiPriority w:val="34"/>
    <w:qFormat/>
    <w:rsid w:val="00860EA3"/>
    <w:pPr>
      <w:ind w:left="720"/>
      <w:contextualSpacing/>
    </w:pPr>
  </w:style>
  <w:style w:type="table" w:styleId="TableGrid">
    <w:name w:val="Table Grid"/>
    <w:basedOn w:val="TableNormal"/>
    <w:uiPriority w:val="59"/>
    <w:rsid w:val="00860EA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041069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893594"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306D13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06D13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06D13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06D13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06D13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06D13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6D13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477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A327F7C-4317-024E-B5F9-5986FD5D0E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340</Words>
  <Characters>1940</Characters>
  <Application>Microsoft Macintosh Word</Application>
  <DocSecurity>0</DocSecurity>
  <Lines>16</Lines>
  <Paragraphs>4</Paragraphs>
  <ScaleCrop>false</ScaleCrop>
  <Company/>
  <LinksUpToDate>false</LinksUpToDate>
  <CharactersWithSpaces>2276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Marie Westhoff</dc:creator>
  <cp:keywords/>
  <dc:description/>
  <cp:lastModifiedBy>Jessica Marie Westhoff</cp:lastModifiedBy>
  <cp:revision>14</cp:revision>
  <cp:lastPrinted>2012-06-14T03:11:00Z</cp:lastPrinted>
  <dcterms:created xsi:type="dcterms:W3CDTF">2012-07-01T20:22:00Z</dcterms:created>
  <dcterms:modified xsi:type="dcterms:W3CDTF">2012-07-01T20:54:00Z</dcterms:modified>
</cp:coreProperties>
</file>