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CB8566" w14:textId="68B36C9B" w:rsidR="00860EA3" w:rsidRDefault="00814A28" w:rsidP="00814A28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 xml:space="preserve">Group Initiative </w:t>
      </w:r>
      <w:r w:rsidR="00B054D4">
        <w:rPr>
          <w:rFonts w:ascii="Garamond" w:hAnsi="Garamond"/>
          <w:b/>
          <w:sz w:val="32"/>
          <w:szCs w:val="32"/>
        </w:rPr>
        <w:t>Action Plan</w:t>
      </w:r>
    </w:p>
    <w:p w14:paraId="67954866" w14:textId="77777777" w:rsidR="00814A28" w:rsidRPr="00814A28" w:rsidRDefault="00814A28" w:rsidP="00814A28">
      <w:pPr>
        <w:jc w:val="center"/>
        <w:rPr>
          <w:rFonts w:ascii="Garamond" w:hAnsi="Garamond"/>
          <w:b/>
          <w:sz w:val="8"/>
          <w:szCs w:val="8"/>
        </w:rPr>
      </w:pPr>
    </w:p>
    <w:p w14:paraId="65076B7C" w14:textId="77777777" w:rsidR="00814A28" w:rsidRPr="00814A28" w:rsidRDefault="00814A28" w:rsidP="00814A28">
      <w:pPr>
        <w:jc w:val="center"/>
        <w:rPr>
          <w:rFonts w:ascii="Garamond" w:hAnsi="Garamond"/>
          <w:b/>
          <w:sz w:val="8"/>
          <w:szCs w:val="8"/>
        </w:rPr>
      </w:pPr>
    </w:p>
    <w:p w14:paraId="206C7654" w14:textId="68D8FF30" w:rsidR="00814A28" w:rsidRPr="00814A28" w:rsidRDefault="00F71732" w:rsidP="00814A28">
      <w:pPr>
        <w:jc w:val="center"/>
        <w:rPr>
          <w:rFonts w:ascii="Garamond" w:hAnsi="Garamond"/>
          <w:b/>
          <w:i/>
          <w:sz w:val="28"/>
          <w:szCs w:val="28"/>
        </w:rPr>
      </w:pPr>
      <w:r>
        <w:rPr>
          <w:rFonts w:ascii="Garamond" w:hAnsi="Garamond"/>
          <w:b/>
          <w:i/>
          <w:sz w:val="28"/>
          <w:szCs w:val="28"/>
        </w:rPr>
        <w:t>Student and Teacher Programs Committee</w:t>
      </w:r>
    </w:p>
    <w:p w14:paraId="21CD552B" w14:textId="16040A19" w:rsidR="0085334F" w:rsidRPr="0085334F" w:rsidRDefault="0085334F" w:rsidP="0085334F">
      <w:pPr>
        <w:rPr>
          <w:rFonts w:ascii="Garamond" w:eastAsia="Times New Roman" w:hAnsi="Garamond" w:cs="Times New Roman"/>
          <w:b/>
          <w:sz w:val="32"/>
          <w:szCs w:val="32"/>
        </w:rPr>
      </w:pPr>
    </w:p>
    <w:tbl>
      <w:tblPr>
        <w:tblStyle w:val="TableGrid"/>
        <w:tblW w:w="9648" w:type="dxa"/>
        <w:tblLook w:val="00A0" w:firstRow="1" w:lastRow="0" w:firstColumn="1" w:lastColumn="0" w:noHBand="0" w:noVBand="0"/>
      </w:tblPr>
      <w:tblGrid>
        <w:gridCol w:w="3216"/>
        <w:gridCol w:w="3216"/>
        <w:gridCol w:w="3216"/>
      </w:tblGrid>
      <w:tr w:rsidR="0096080A" w:rsidRPr="00814A28" w14:paraId="350F07C2" w14:textId="77777777" w:rsidTr="0085334F">
        <w:tc>
          <w:tcPr>
            <w:tcW w:w="9648" w:type="dxa"/>
            <w:gridSpan w:val="3"/>
          </w:tcPr>
          <w:p w14:paraId="38B3A2F8" w14:textId="77777777" w:rsidR="00333A28" w:rsidRDefault="00333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2B421C63" w14:textId="68EDA7F2" w:rsidR="0096080A" w:rsidRDefault="0096080A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Committee Members: </w:t>
            </w:r>
            <w:proofErr w:type="spellStart"/>
            <w:r w:rsidR="00BB695C">
              <w:rPr>
                <w:rFonts w:ascii="Garamond" w:hAnsi="Garamond"/>
                <w:sz w:val="22"/>
                <w:szCs w:val="22"/>
              </w:rPr>
              <w:t>Rayme</w:t>
            </w:r>
            <w:proofErr w:type="spellEnd"/>
            <w:r w:rsidR="00BB695C">
              <w:rPr>
                <w:rFonts w:ascii="Garamond" w:hAnsi="Garamond"/>
                <w:sz w:val="22"/>
                <w:szCs w:val="22"/>
              </w:rPr>
              <w:t xml:space="preserve">, Savannah, </w:t>
            </w:r>
            <w:proofErr w:type="spellStart"/>
            <w:r w:rsidR="00BB695C">
              <w:rPr>
                <w:rFonts w:ascii="Garamond" w:hAnsi="Garamond"/>
                <w:sz w:val="22"/>
                <w:szCs w:val="22"/>
              </w:rPr>
              <w:t>Sheryll</w:t>
            </w:r>
            <w:proofErr w:type="spellEnd"/>
            <w:r w:rsidR="00BB695C">
              <w:rPr>
                <w:rFonts w:ascii="Garamond" w:hAnsi="Garamond"/>
                <w:sz w:val="22"/>
                <w:szCs w:val="22"/>
              </w:rPr>
              <w:t xml:space="preserve">, </w:t>
            </w:r>
            <w:proofErr w:type="spellStart"/>
            <w:r w:rsidR="00BB695C">
              <w:rPr>
                <w:rFonts w:ascii="Garamond" w:hAnsi="Garamond"/>
                <w:sz w:val="22"/>
                <w:szCs w:val="22"/>
              </w:rPr>
              <w:t>Nic</w:t>
            </w:r>
            <w:proofErr w:type="spellEnd"/>
            <w:r w:rsidR="00BB695C">
              <w:rPr>
                <w:rFonts w:ascii="Garamond" w:hAnsi="Garamond"/>
                <w:sz w:val="22"/>
                <w:szCs w:val="22"/>
              </w:rPr>
              <w:t>, Michelle, Lindsay, and Greg W.</w:t>
            </w:r>
          </w:p>
          <w:p w14:paraId="3E8FFDF9" w14:textId="1CA97033" w:rsidR="00333A28" w:rsidRPr="0096080A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96080A" w:rsidRPr="00814A28" w14:paraId="50C90E47" w14:textId="77777777" w:rsidTr="0085334F">
        <w:tc>
          <w:tcPr>
            <w:tcW w:w="9648" w:type="dxa"/>
            <w:gridSpan w:val="3"/>
          </w:tcPr>
          <w:p w14:paraId="418C26A7" w14:textId="77777777" w:rsidR="00333A28" w:rsidRDefault="00333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4D613D0F" w14:textId="37D0653F" w:rsidR="0096080A" w:rsidRDefault="0096080A" w:rsidP="00814A28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Summer Meeting: </w:t>
            </w:r>
            <w:r w:rsidR="00FE61D4">
              <w:rPr>
                <w:rFonts w:ascii="Garamond" w:hAnsi="Garamond"/>
                <w:sz w:val="22"/>
                <w:szCs w:val="22"/>
              </w:rPr>
              <w:t>August 9 – 16 (post to wiki/email)</w:t>
            </w:r>
            <w:ins w:id="0" w:author="Jessica Marie Westhoff" w:date="2012-07-01T15:10:00Z">
              <w:r w:rsidR="006C3DA5">
                <w:rPr>
                  <w:rFonts w:ascii="Garamond" w:hAnsi="Garamond"/>
                  <w:sz w:val="22"/>
                  <w:szCs w:val="22"/>
                </w:rPr>
                <w:t xml:space="preserve"> Is there a date you might meet (at least those of you in the area) to plan the fall workshops?  </w:t>
              </w:r>
            </w:ins>
          </w:p>
          <w:p w14:paraId="6BA5C024" w14:textId="6AA062C5" w:rsidR="00333A28" w:rsidRPr="00814A28" w:rsidRDefault="00333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85334F" w:rsidRPr="00814A28" w14:paraId="1E51FF5D" w14:textId="77777777" w:rsidTr="003A6338">
        <w:tc>
          <w:tcPr>
            <w:tcW w:w="9648" w:type="dxa"/>
            <w:gridSpan w:val="3"/>
            <w:tcBorders>
              <w:bottom w:val="single" w:sz="4" w:space="0" w:color="auto"/>
            </w:tcBorders>
          </w:tcPr>
          <w:p w14:paraId="0194B90F" w14:textId="0DF0C913" w:rsidR="00333A28" w:rsidRDefault="00333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695E8FCD" w14:textId="46532971" w:rsidR="00177949" w:rsidRPr="00B26A82" w:rsidRDefault="00814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814A28">
              <w:rPr>
                <w:rFonts w:ascii="Garamond" w:hAnsi="Garamond"/>
                <w:b/>
                <w:sz w:val="22"/>
                <w:szCs w:val="22"/>
              </w:rPr>
              <w:t xml:space="preserve">Our Purpose: </w:t>
            </w:r>
            <w:r w:rsidR="00B26A82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="00FE61D4">
              <w:rPr>
                <w:rFonts w:ascii="Garamond" w:hAnsi="Garamond"/>
                <w:sz w:val="22"/>
                <w:szCs w:val="22"/>
              </w:rPr>
              <w:t xml:space="preserve">Support students and teachers in their creating and writing.  Specifically, we want to generate interest and increase the number and quality of submissions. </w:t>
            </w:r>
          </w:p>
          <w:p w14:paraId="0B74E3C0" w14:textId="77777777" w:rsidR="00177949" w:rsidRPr="00814A28" w:rsidRDefault="00177949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A6338" w:rsidRPr="00814A28" w14:paraId="42EF8466" w14:textId="77777777" w:rsidTr="003A6338">
        <w:tc>
          <w:tcPr>
            <w:tcW w:w="9648" w:type="dxa"/>
            <w:gridSpan w:val="3"/>
            <w:shd w:val="clear" w:color="auto" w:fill="C0C0C0"/>
          </w:tcPr>
          <w:p w14:paraId="680FD872" w14:textId="77777777" w:rsidR="003A6338" w:rsidRPr="00814A28" w:rsidRDefault="003A633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85334F" w:rsidRPr="00814A28" w14:paraId="59843D1C" w14:textId="77777777" w:rsidTr="0085334F">
        <w:tc>
          <w:tcPr>
            <w:tcW w:w="9648" w:type="dxa"/>
            <w:gridSpan w:val="3"/>
          </w:tcPr>
          <w:p w14:paraId="3AE58B7B" w14:textId="77777777" w:rsidR="00333A28" w:rsidRDefault="00333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4ABE589E" w14:textId="0815F532" w:rsidR="0085334F" w:rsidRPr="003A6338" w:rsidRDefault="00814A28" w:rsidP="00814A28">
            <w:pPr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b/>
                <w:sz w:val="22"/>
                <w:szCs w:val="22"/>
              </w:rPr>
              <w:t xml:space="preserve">Goal #1: </w:t>
            </w:r>
            <w:r w:rsidR="00FE61D4">
              <w:rPr>
                <w:rFonts w:ascii="Garamond" w:hAnsi="Garamond"/>
                <w:sz w:val="22"/>
                <w:szCs w:val="22"/>
              </w:rPr>
              <w:t>Help teachers learn about the program well ahead of the deadline!</w:t>
            </w:r>
            <w:r w:rsidR="0018218A">
              <w:rPr>
                <w:rFonts w:ascii="Garamond" w:hAnsi="Garamond"/>
                <w:sz w:val="22"/>
                <w:szCs w:val="22"/>
              </w:rPr>
              <w:t xml:space="preserve">  </w:t>
            </w:r>
          </w:p>
          <w:p w14:paraId="3DBEBDCD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85334F" w:rsidRPr="00814A28" w14:paraId="746FD6C3" w14:textId="77777777" w:rsidTr="00E52A5B">
        <w:tc>
          <w:tcPr>
            <w:tcW w:w="3216" w:type="dxa"/>
          </w:tcPr>
          <w:p w14:paraId="7356751A" w14:textId="77777777" w:rsidR="00333A28" w:rsidRDefault="00333A28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41293AA1" w14:textId="7F931421" w:rsidR="0085334F" w:rsidRPr="00814A28" w:rsidRDefault="00814A28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Specific Steps We </w:t>
            </w:r>
            <w:r w:rsidR="0085334F" w:rsidRPr="00814A28">
              <w:rPr>
                <w:rFonts w:ascii="Garamond" w:hAnsi="Garamond"/>
                <w:b/>
                <w:sz w:val="22"/>
                <w:szCs w:val="22"/>
              </w:rPr>
              <w:t>Can Take</w:t>
            </w:r>
          </w:p>
          <w:p w14:paraId="65BB1C0F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56306907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56D75317" w14:textId="77777777" w:rsidR="00333A28" w:rsidRDefault="00333A28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4CD6D9FD" w14:textId="77777777" w:rsidR="0085334F" w:rsidRPr="00814A28" w:rsidRDefault="0085334F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14A28">
              <w:rPr>
                <w:rFonts w:ascii="Garamond" w:hAnsi="Garamond"/>
                <w:b/>
                <w:sz w:val="22"/>
                <w:szCs w:val="22"/>
              </w:rPr>
              <w:t>Timeline</w:t>
            </w:r>
          </w:p>
          <w:p w14:paraId="1A3A1BDE" w14:textId="51B58FD8" w:rsidR="0085334F" w:rsidRPr="00814A28" w:rsidRDefault="0085334F" w:rsidP="00814A2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14A28">
              <w:rPr>
                <w:rFonts w:ascii="Garamond" w:hAnsi="Garamond"/>
                <w:sz w:val="22"/>
                <w:szCs w:val="22"/>
              </w:rPr>
              <w:t>(</w:t>
            </w:r>
            <w:r w:rsidRPr="00814A28">
              <w:rPr>
                <w:rFonts w:ascii="Garamond" w:hAnsi="Garamond"/>
                <w:i/>
                <w:sz w:val="22"/>
                <w:szCs w:val="22"/>
              </w:rPr>
              <w:t>Be as specific as you can.)</w:t>
            </w:r>
          </w:p>
        </w:tc>
        <w:tc>
          <w:tcPr>
            <w:tcW w:w="3216" w:type="dxa"/>
          </w:tcPr>
          <w:p w14:paraId="1D9B81E2" w14:textId="77777777" w:rsidR="00333A28" w:rsidRDefault="00333A28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03E3E21C" w14:textId="77777777" w:rsidR="0085334F" w:rsidRPr="00814A28" w:rsidRDefault="0085334F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14A28">
              <w:rPr>
                <w:rFonts w:ascii="Garamond" w:hAnsi="Garamond"/>
                <w:b/>
                <w:sz w:val="22"/>
                <w:szCs w:val="22"/>
              </w:rPr>
              <w:t>Needed Resources</w:t>
            </w:r>
          </w:p>
          <w:p w14:paraId="424BE3D2" w14:textId="7564EE43" w:rsidR="0085334F" w:rsidRPr="00814A28" w:rsidRDefault="0085334F" w:rsidP="00814A28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814A28">
              <w:rPr>
                <w:rFonts w:ascii="Garamond" w:hAnsi="Garamond"/>
                <w:i/>
                <w:sz w:val="22"/>
                <w:szCs w:val="22"/>
              </w:rPr>
              <w:t xml:space="preserve">Includes </w:t>
            </w:r>
            <w:r w:rsidR="00814A28">
              <w:rPr>
                <w:rFonts w:ascii="Garamond" w:hAnsi="Garamond"/>
                <w:i/>
                <w:sz w:val="22"/>
                <w:szCs w:val="22"/>
              </w:rPr>
              <w:t>colleagues, students, community partners</w:t>
            </w:r>
            <w:r w:rsidRPr="00814A28">
              <w:rPr>
                <w:rFonts w:ascii="Garamond" w:hAnsi="Garamond"/>
                <w:i/>
                <w:sz w:val="22"/>
                <w:szCs w:val="22"/>
              </w:rPr>
              <w:t>, time, texts, etc</w:t>
            </w:r>
            <w:r w:rsidR="00814A28">
              <w:rPr>
                <w:rFonts w:ascii="Garamond" w:hAnsi="Garamond"/>
                <w:i/>
                <w:sz w:val="22"/>
                <w:szCs w:val="22"/>
              </w:rPr>
              <w:t>.</w:t>
            </w:r>
            <w:r w:rsidRPr="00814A28">
              <w:rPr>
                <w:rFonts w:ascii="Garamond" w:hAnsi="Garamond"/>
                <w:sz w:val="22"/>
                <w:szCs w:val="22"/>
              </w:rPr>
              <w:t>)</w:t>
            </w:r>
          </w:p>
        </w:tc>
      </w:tr>
      <w:tr w:rsidR="0085334F" w:rsidRPr="00814A28" w14:paraId="01AB7D01" w14:textId="77777777" w:rsidTr="00E52A5B">
        <w:tc>
          <w:tcPr>
            <w:tcW w:w="3216" w:type="dxa"/>
          </w:tcPr>
          <w:p w14:paraId="71D27D7C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63C51CE2" w14:textId="7F69ABA3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sz w:val="22"/>
                <w:szCs w:val="22"/>
              </w:rPr>
              <w:t>1.</w:t>
            </w:r>
            <w:r w:rsidR="000D4B5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B26A82">
              <w:rPr>
                <w:rFonts w:ascii="Garamond" w:hAnsi="Garamond"/>
                <w:sz w:val="22"/>
                <w:szCs w:val="22"/>
              </w:rPr>
              <w:t xml:space="preserve"> Email </w:t>
            </w:r>
          </w:p>
          <w:p w14:paraId="1BF1F627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112361DB" w14:textId="77777777" w:rsidR="00062FAF" w:rsidRPr="00814A28" w:rsidRDefault="00062FAF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19FE3CB7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50C900F8" w14:textId="77777777" w:rsidR="0085334F" w:rsidRDefault="006C3DA5" w:rsidP="00814A28">
            <w:pPr>
              <w:rPr>
                <w:ins w:id="1" w:author="Jessica Marie Westhoff" w:date="2012-07-01T15:10:00Z"/>
                <w:rFonts w:ascii="Garamond" w:hAnsi="Garamond"/>
                <w:sz w:val="22"/>
                <w:szCs w:val="22"/>
              </w:rPr>
            </w:pPr>
            <w:ins w:id="2" w:author="Jessica Marie Westhoff" w:date="2012-07-01T15:10:00Z">
              <w:r>
                <w:rPr>
                  <w:rFonts w:ascii="Garamond" w:hAnsi="Garamond"/>
                  <w:sz w:val="22"/>
                  <w:szCs w:val="22"/>
                </w:rPr>
                <w:t>When are you thinking of doing this?  September?  Will you also include information about your workshops?</w:t>
              </w:r>
            </w:ins>
          </w:p>
          <w:p w14:paraId="156DBB25" w14:textId="4927C309" w:rsidR="006C3DA5" w:rsidRPr="00814A28" w:rsidRDefault="006C3DA5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59DE4ACE" w14:textId="03E6DA41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2DB130D7" w14:textId="35010DDE" w:rsidR="006C3DA5" w:rsidRPr="00814A28" w:rsidRDefault="006C3DA5" w:rsidP="00FE61D4">
            <w:pPr>
              <w:rPr>
                <w:rFonts w:ascii="Garamond" w:hAnsi="Garamond"/>
                <w:sz w:val="22"/>
                <w:szCs w:val="22"/>
              </w:rPr>
            </w:pPr>
            <w:ins w:id="3" w:author="Jessica Marie Westhoff" w:date="2012-07-01T15:11:00Z">
              <w:r>
                <w:rPr>
                  <w:rFonts w:ascii="Garamond" w:hAnsi="Garamond"/>
                  <w:sz w:val="22"/>
                  <w:szCs w:val="22"/>
                </w:rPr>
                <w:t xml:space="preserve">Are you planning on targeting specific teachers?  Those in your area?  </w:t>
              </w:r>
            </w:ins>
          </w:p>
        </w:tc>
      </w:tr>
      <w:tr w:rsidR="0085334F" w:rsidRPr="00814A28" w14:paraId="6693BA14" w14:textId="77777777" w:rsidTr="00E52A5B">
        <w:tc>
          <w:tcPr>
            <w:tcW w:w="3216" w:type="dxa"/>
          </w:tcPr>
          <w:p w14:paraId="3324FBB4" w14:textId="4A371730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03D3F11B" w14:textId="17E3E196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sz w:val="22"/>
                <w:szCs w:val="22"/>
              </w:rPr>
              <w:t>2.</w:t>
            </w:r>
            <w:r w:rsidR="00B61482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B26A82">
              <w:rPr>
                <w:rFonts w:ascii="Garamond" w:hAnsi="Garamond"/>
                <w:sz w:val="22"/>
                <w:szCs w:val="22"/>
              </w:rPr>
              <w:t xml:space="preserve"> Phone calls (other fellows could be involved) </w:t>
            </w:r>
          </w:p>
          <w:p w14:paraId="3DF3359D" w14:textId="77777777" w:rsidR="00A732AB" w:rsidRPr="00814A28" w:rsidRDefault="00A732AB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496BF5D9" w14:textId="77777777" w:rsidR="00333A28" w:rsidRDefault="00333A28" w:rsidP="00814A28">
            <w:pPr>
              <w:rPr>
                <w:ins w:id="4" w:author="Jessica Marie Westhoff" w:date="2012-07-01T15:11:00Z"/>
                <w:rFonts w:ascii="Garamond" w:hAnsi="Garamond"/>
                <w:sz w:val="22"/>
                <w:szCs w:val="22"/>
              </w:rPr>
            </w:pPr>
          </w:p>
          <w:p w14:paraId="047DBE8A" w14:textId="67037325" w:rsidR="006C3DA5" w:rsidRDefault="006C3DA5" w:rsidP="00814A28">
            <w:pPr>
              <w:rPr>
                <w:rFonts w:ascii="Garamond" w:hAnsi="Garamond"/>
                <w:sz w:val="22"/>
                <w:szCs w:val="22"/>
              </w:rPr>
            </w:pPr>
            <w:ins w:id="5" w:author="Jessica Marie Westhoff" w:date="2012-07-01T15:11:00Z">
              <w:r>
                <w:rPr>
                  <w:rFonts w:ascii="Garamond" w:hAnsi="Garamond"/>
                  <w:sz w:val="22"/>
                  <w:szCs w:val="22"/>
                </w:rPr>
                <w:t xml:space="preserve">When? </w:t>
              </w:r>
            </w:ins>
          </w:p>
          <w:p w14:paraId="365CAB3E" w14:textId="1B985341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3FE89A27" w14:textId="0A65496E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1C222FE2" w14:textId="27B8CA67" w:rsidR="006C3DA5" w:rsidRPr="00814A28" w:rsidRDefault="00B61482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ins w:id="6" w:author="Jessica Marie Westhoff" w:date="2012-07-01T15:11:00Z">
              <w:r w:rsidR="006C3DA5">
                <w:rPr>
                  <w:rFonts w:ascii="Garamond" w:hAnsi="Garamond"/>
                  <w:sz w:val="22"/>
                  <w:szCs w:val="22"/>
                </w:rPr>
                <w:t xml:space="preserve">Who is calling which teachers? </w:t>
              </w:r>
            </w:ins>
          </w:p>
        </w:tc>
      </w:tr>
      <w:tr w:rsidR="0085334F" w:rsidRPr="00814A28" w14:paraId="4F9D0603" w14:textId="77777777" w:rsidTr="0036368D">
        <w:tc>
          <w:tcPr>
            <w:tcW w:w="3216" w:type="dxa"/>
            <w:tcBorders>
              <w:bottom w:val="single" w:sz="4" w:space="0" w:color="auto"/>
            </w:tcBorders>
          </w:tcPr>
          <w:p w14:paraId="2CD8F365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01FECCC5" w14:textId="1C51F935" w:rsidR="00A732AB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sz w:val="22"/>
                <w:szCs w:val="22"/>
              </w:rPr>
              <w:t>3.</w:t>
            </w:r>
            <w:r w:rsidR="00454A0C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B26A82">
              <w:rPr>
                <w:rFonts w:ascii="Garamond" w:hAnsi="Garamond"/>
                <w:sz w:val="22"/>
                <w:szCs w:val="22"/>
              </w:rPr>
              <w:t xml:space="preserve"> Face-to-face presentations (staff meetings)</w:t>
            </w:r>
          </w:p>
          <w:p w14:paraId="6C3ACFC6" w14:textId="77777777" w:rsidR="00A732AB" w:rsidRPr="00814A28" w:rsidRDefault="00A732AB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  <w:tcBorders>
              <w:bottom w:val="single" w:sz="4" w:space="0" w:color="auto"/>
            </w:tcBorders>
          </w:tcPr>
          <w:p w14:paraId="4DC3569B" w14:textId="77777777" w:rsidR="00333A28" w:rsidRDefault="00333A28" w:rsidP="00814A28">
            <w:pPr>
              <w:rPr>
                <w:ins w:id="7" w:author="Jessica Marie Westhoff" w:date="2012-07-01T15:12:00Z"/>
                <w:rFonts w:ascii="Garamond" w:hAnsi="Garamond"/>
                <w:sz w:val="22"/>
                <w:szCs w:val="22"/>
              </w:rPr>
            </w:pPr>
          </w:p>
          <w:p w14:paraId="77398D0F" w14:textId="75E568C4" w:rsidR="006C3DA5" w:rsidRDefault="006C3DA5" w:rsidP="00814A28">
            <w:pPr>
              <w:rPr>
                <w:rFonts w:ascii="Garamond" w:hAnsi="Garamond"/>
                <w:sz w:val="22"/>
                <w:szCs w:val="22"/>
              </w:rPr>
            </w:pPr>
            <w:ins w:id="8" w:author="Jessica Marie Westhoff" w:date="2012-07-01T15:12:00Z">
              <w:r>
                <w:rPr>
                  <w:rFonts w:ascii="Garamond" w:hAnsi="Garamond"/>
                  <w:sz w:val="22"/>
                  <w:szCs w:val="22"/>
                </w:rPr>
                <w:t xml:space="preserve">When? </w:t>
              </w:r>
            </w:ins>
          </w:p>
          <w:p w14:paraId="2741CC54" w14:textId="5C2CA742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  <w:tcBorders>
              <w:bottom w:val="single" w:sz="4" w:space="0" w:color="auto"/>
            </w:tcBorders>
          </w:tcPr>
          <w:p w14:paraId="596E916C" w14:textId="77777777" w:rsidR="00333A28" w:rsidRDefault="00333A28" w:rsidP="00814A28">
            <w:pPr>
              <w:rPr>
                <w:ins w:id="9" w:author="Jessica Marie Westhoff" w:date="2012-07-01T15:12:00Z"/>
                <w:rFonts w:ascii="Garamond" w:hAnsi="Garamond"/>
                <w:sz w:val="22"/>
                <w:szCs w:val="22"/>
              </w:rPr>
            </w:pPr>
          </w:p>
          <w:p w14:paraId="7CF10BD4" w14:textId="736D74E7" w:rsidR="006C3DA5" w:rsidRDefault="006C3DA5" w:rsidP="00814A28">
            <w:pPr>
              <w:rPr>
                <w:rFonts w:ascii="Garamond" w:hAnsi="Garamond"/>
                <w:sz w:val="22"/>
                <w:szCs w:val="22"/>
              </w:rPr>
            </w:pPr>
            <w:ins w:id="10" w:author="Jessica Marie Westhoff" w:date="2012-07-01T15:12:00Z">
              <w:r>
                <w:rPr>
                  <w:rFonts w:ascii="Garamond" w:hAnsi="Garamond"/>
                  <w:sz w:val="22"/>
                  <w:szCs w:val="22"/>
                </w:rPr>
                <w:t xml:space="preserve">Who is going to do this?  </w:t>
              </w:r>
            </w:ins>
          </w:p>
          <w:p w14:paraId="2C51A18C" w14:textId="4F3E78CF" w:rsidR="00F27DE3" w:rsidRDefault="00F27DE3" w:rsidP="00F27DE3">
            <w:pPr>
              <w:rPr>
                <w:rFonts w:ascii="Garamond" w:hAnsi="Garamond"/>
                <w:sz w:val="22"/>
                <w:szCs w:val="22"/>
              </w:rPr>
            </w:pPr>
          </w:p>
          <w:p w14:paraId="2A1A9A7F" w14:textId="357FA545" w:rsidR="00B377B2" w:rsidRDefault="00B377B2" w:rsidP="00814A28">
            <w:pPr>
              <w:rPr>
                <w:ins w:id="11" w:author="Jessica Marie Westhoff" w:date="2012-07-01T14:01:00Z"/>
                <w:rFonts w:ascii="Garamond" w:hAnsi="Garamond"/>
                <w:sz w:val="22"/>
                <w:szCs w:val="22"/>
              </w:rPr>
            </w:pPr>
            <w:ins w:id="12" w:author="Jessica Marie Westhoff" w:date="2012-07-01T14:00:00Z">
              <w:r>
                <w:rPr>
                  <w:rFonts w:ascii="Garamond" w:hAnsi="Garamond"/>
                  <w:sz w:val="22"/>
                  <w:szCs w:val="22"/>
                </w:rPr>
                <w:t xml:space="preserve"> </w:t>
              </w:r>
            </w:ins>
          </w:p>
          <w:p w14:paraId="22486D7D" w14:textId="52AF4C9A" w:rsidR="00B377B2" w:rsidRPr="00814A28" w:rsidRDefault="00B377B2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6368D" w:rsidRPr="00814A28" w14:paraId="6AE3A7BB" w14:textId="77777777" w:rsidTr="0036368D">
        <w:tc>
          <w:tcPr>
            <w:tcW w:w="9648" w:type="dxa"/>
            <w:gridSpan w:val="3"/>
            <w:shd w:val="clear" w:color="auto" w:fill="C0C0C0"/>
          </w:tcPr>
          <w:p w14:paraId="5DDC638B" w14:textId="77777777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6368D" w:rsidRPr="00814A28" w14:paraId="30AAD4B4" w14:textId="77777777" w:rsidTr="00A9699D">
        <w:tc>
          <w:tcPr>
            <w:tcW w:w="9648" w:type="dxa"/>
            <w:gridSpan w:val="3"/>
          </w:tcPr>
          <w:p w14:paraId="2CF0D336" w14:textId="77777777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2DE39AC8" w14:textId="6E68EB21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Goal #2</w:t>
            </w:r>
            <w:r w:rsidRPr="00814A28">
              <w:rPr>
                <w:rFonts w:ascii="Garamond" w:hAnsi="Garamond"/>
                <w:b/>
                <w:sz w:val="22"/>
                <w:szCs w:val="22"/>
              </w:rPr>
              <w:t xml:space="preserve">: </w:t>
            </w:r>
            <w:r w:rsidR="00FE61D4">
              <w:rPr>
                <w:rFonts w:ascii="Garamond" w:hAnsi="Garamond"/>
                <w:sz w:val="22"/>
                <w:szCs w:val="22"/>
              </w:rPr>
              <w:t xml:space="preserve">Host student workshops in our respective areas. </w:t>
            </w:r>
            <w:r>
              <w:rPr>
                <w:rFonts w:ascii="Garamond" w:hAnsi="Garamond"/>
                <w:sz w:val="22"/>
                <w:szCs w:val="22"/>
              </w:rPr>
              <w:t xml:space="preserve">  </w:t>
            </w:r>
          </w:p>
          <w:p w14:paraId="6FEEA131" w14:textId="77777777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6368D" w:rsidRPr="00814A28" w14:paraId="080501F4" w14:textId="77777777" w:rsidTr="00E52A5B">
        <w:tc>
          <w:tcPr>
            <w:tcW w:w="3216" w:type="dxa"/>
          </w:tcPr>
          <w:p w14:paraId="797BF07D" w14:textId="1E235567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22C5ED0A" w14:textId="656C95A1" w:rsidR="00A9699D" w:rsidRDefault="00A9699D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  <w:r w:rsidR="0076795D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B26A82">
              <w:rPr>
                <w:rFonts w:ascii="Garamond" w:hAnsi="Garamond"/>
                <w:sz w:val="22"/>
                <w:szCs w:val="22"/>
              </w:rPr>
              <w:t xml:space="preserve"> Host first workshop.</w:t>
            </w:r>
            <w:ins w:id="13" w:author="Jessica Marie Westhoff" w:date="2012-07-01T15:12:00Z">
              <w:r w:rsidR="00D306B6">
                <w:rPr>
                  <w:rFonts w:ascii="Garamond" w:hAnsi="Garamond"/>
                  <w:sz w:val="22"/>
                  <w:szCs w:val="22"/>
                </w:rPr>
                <w:t xml:space="preserve">  What do you envision these workshops looking like?  Will students bring </w:t>
              </w:r>
            </w:ins>
            <w:ins w:id="14" w:author="Jessica Marie Westhoff" w:date="2012-07-01T15:13:00Z">
              <w:r w:rsidR="00D306B6">
                <w:rPr>
                  <w:rFonts w:ascii="Garamond" w:hAnsi="Garamond"/>
                  <w:sz w:val="22"/>
                  <w:szCs w:val="22"/>
                </w:rPr>
                <w:t>pieces</w:t>
              </w:r>
            </w:ins>
            <w:ins w:id="15" w:author="Jessica Marie Westhoff" w:date="2012-07-01T15:12:00Z">
              <w:r w:rsidR="00D306B6">
                <w:rPr>
                  <w:rFonts w:ascii="Garamond" w:hAnsi="Garamond"/>
                  <w:sz w:val="22"/>
                  <w:szCs w:val="22"/>
                </w:rPr>
                <w:t xml:space="preserve"> they are working on?  </w:t>
              </w:r>
            </w:ins>
            <w:ins w:id="16" w:author="Jessica Marie Westhoff" w:date="2012-07-01T15:13:00Z">
              <w:r w:rsidR="00D306B6">
                <w:rPr>
                  <w:rFonts w:ascii="Garamond" w:hAnsi="Garamond"/>
                  <w:sz w:val="22"/>
                  <w:szCs w:val="22"/>
                </w:rPr>
                <w:t xml:space="preserve">Will the point be to help students begin writing? </w:t>
              </w:r>
            </w:ins>
          </w:p>
          <w:p w14:paraId="38E88E3E" w14:textId="77777777" w:rsidR="00A9699D" w:rsidRDefault="00A9699D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0BE9B8D2" w14:textId="77777777" w:rsidR="0076795D" w:rsidRDefault="0076795D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4CA5AEAC" w14:textId="206418F9" w:rsidR="00B26A82" w:rsidRDefault="00B26A82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Mid-October</w:t>
            </w:r>
          </w:p>
        </w:tc>
        <w:tc>
          <w:tcPr>
            <w:tcW w:w="3216" w:type="dxa"/>
          </w:tcPr>
          <w:p w14:paraId="0672B61D" w14:textId="77777777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1E32F63B" w14:textId="77777777" w:rsidR="0076795D" w:rsidRDefault="00D306B6" w:rsidP="00814A28">
            <w:pPr>
              <w:rPr>
                <w:ins w:id="17" w:author="Jessica Marie Westhoff" w:date="2012-07-01T15:12:00Z"/>
                <w:rFonts w:ascii="Garamond" w:hAnsi="Garamond"/>
                <w:sz w:val="22"/>
                <w:szCs w:val="22"/>
              </w:rPr>
            </w:pPr>
            <w:ins w:id="18" w:author="Jessica Marie Westhoff" w:date="2012-07-01T15:12:00Z">
              <w:r>
                <w:rPr>
                  <w:rFonts w:ascii="Garamond" w:hAnsi="Garamond"/>
                  <w:sz w:val="22"/>
                  <w:szCs w:val="22"/>
                </w:rPr>
                <w:t xml:space="preserve">Could you add information about where you are going to host each of the workshops and who is in charge of each? </w:t>
              </w:r>
            </w:ins>
          </w:p>
          <w:p w14:paraId="0B2AE7A3" w14:textId="3F961063" w:rsidR="00D306B6" w:rsidRDefault="00D306B6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6368D" w:rsidRPr="00814A28" w14:paraId="247FF1ED" w14:textId="77777777" w:rsidTr="00E52A5B">
        <w:tc>
          <w:tcPr>
            <w:tcW w:w="3216" w:type="dxa"/>
          </w:tcPr>
          <w:p w14:paraId="4C900FCF" w14:textId="241CEC82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3B1EC347" w14:textId="263644D3" w:rsidR="00A9699D" w:rsidRDefault="00A9699D" w:rsidP="00FE61D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  <w:r w:rsidR="0076795D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B26A82">
              <w:rPr>
                <w:rFonts w:ascii="Garamond" w:hAnsi="Garamond"/>
                <w:sz w:val="22"/>
                <w:szCs w:val="22"/>
              </w:rPr>
              <w:t xml:space="preserve"> Host second workshop</w:t>
            </w:r>
          </w:p>
          <w:p w14:paraId="3D19B33C" w14:textId="145662B5" w:rsidR="00B26A82" w:rsidRDefault="00B26A82" w:rsidP="00FE61D4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0AFB17D1" w14:textId="77777777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1DFDCA08" w14:textId="5DCD5323" w:rsidR="00B26A82" w:rsidRDefault="00B26A82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Mid-November </w:t>
            </w:r>
          </w:p>
        </w:tc>
        <w:tc>
          <w:tcPr>
            <w:tcW w:w="3216" w:type="dxa"/>
          </w:tcPr>
          <w:p w14:paraId="2C3C6874" w14:textId="77777777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6368D" w:rsidRPr="0036368D" w14:paraId="2D2A4245" w14:textId="77777777" w:rsidTr="00A9699D">
        <w:tblPrEx>
          <w:tblLook w:val="04A0" w:firstRow="1" w:lastRow="0" w:firstColumn="1" w:lastColumn="0" w:noHBand="0" w:noVBand="1"/>
        </w:tblPrEx>
        <w:tc>
          <w:tcPr>
            <w:tcW w:w="3216" w:type="dxa"/>
            <w:tcBorders>
              <w:bottom w:val="single" w:sz="4" w:space="0" w:color="auto"/>
            </w:tcBorders>
          </w:tcPr>
          <w:p w14:paraId="562D0750" w14:textId="43B54A22" w:rsid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  <w:p w14:paraId="187E6354" w14:textId="28FB57FB" w:rsidR="00A9699D" w:rsidRDefault="00A9699D" w:rsidP="0036368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  <w:r w:rsidR="00B26A82">
              <w:rPr>
                <w:rFonts w:ascii="Garamond" w:hAnsi="Garamond"/>
                <w:sz w:val="22"/>
                <w:szCs w:val="22"/>
              </w:rPr>
              <w:t xml:space="preserve"> Host third workshop. </w:t>
            </w:r>
            <w:r w:rsidR="0076795D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3F5AD439" w14:textId="77777777" w:rsidR="00A9699D" w:rsidRPr="0036368D" w:rsidRDefault="00A9699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  <w:tcBorders>
              <w:bottom w:val="single" w:sz="4" w:space="0" w:color="auto"/>
            </w:tcBorders>
          </w:tcPr>
          <w:p w14:paraId="1FA221B9" w14:textId="77777777" w:rsidR="00B26A82" w:rsidRDefault="00B26A82" w:rsidP="0036368D">
            <w:pPr>
              <w:rPr>
                <w:rFonts w:ascii="Garamond" w:hAnsi="Garamond"/>
                <w:sz w:val="22"/>
                <w:szCs w:val="22"/>
              </w:rPr>
            </w:pPr>
          </w:p>
          <w:p w14:paraId="1A8C6E65" w14:textId="29F48B7A" w:rsidR="00B26A82" w:rsidRPr="0036368D" w:rsidRDefault="00B26A82" w:rsidP="0036368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Early December </w:t>
            </w:r>
          </w:p>
        </w:tc>
        <w:tc>
          <w:tcPr>
            <w:tcW w:w="3216" w:type="dxa"/>
            <w:tcBorders>
              <w:bottom w:val="single" w:sz="4" w:space="0" w:color="auto"/>
            </w:tcBorders>
          </w:tcPr>
          <w:p w14:paraId="1873CA72" w14:textId="77777777" w:rsidR="0036368D" w:rsidRP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A9699D" w:rsidRPr="0036368D" w14:paraId="398989F7" w14:textId="77777777" w:rsidTr="00A9699D">
        <w:tblPrEx>
          <w:tblLook w:val="04A0" w:firstRow="1" w:lastRow="0" w:firstColumn="1" w:lastColumn="0" w:noHBand="0" w:noVBand="1"/>
        </w:tblPrEx>
        <w:tc>
          <w:tcPr>
            <w:tcW w:w="9648" w:type="dxa"/>
            <w:gridSpan w:val="3"/>
            <w:shd w:val="clear" w:color="auto" w:fill="C0C0C0"/>
          </w:tcPr>
          <w:p w14:paraId="386FF151" w14:textId="77777777" w:rsidR="00A9699D" w:rsidRPr="0036368D" w:rsidRDefault="00A9699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A9699D" w:rsidRPr="0036368D" w14:paraId="203F0E9C" w14:textId="77777777" w:rsidTr="00A9699D">
        <w:tblPrEx>
          <w:tblLook w:val="04A0" w:firstRow="1" w:lastRow="0" w:firstColumn="1" w:lastColumn="0" w:noHBand="0" w:noVBand="1"/>
        </w:tblPrEx>
        <w:tc>
          <w:tcPr>
            <w:tcW w:w="9648" w:type="dxa"/>
            <w:gridSpan w:val="3"/>
          </w:tcPr>
          <w:p w14:paraId="0A5F52B4" w14:textId="0EA372C6" w:rsidR="00A9699D" w:rsidRDefault="00A9699D" w:rsidP="0036368D">
            <w:pPr>
              <w:rPr>
                <w:rFonts w:ascii="Garamond" w:hAnsi="Garamond"/>
                <w:sz w:val="22"/>
                <w:szCs w:val="22"/>
              </w:rPr>
            </w:pPr>
          </w:p>
          <w:p w14:paraId="05F477C5" w14:textId="38666188" w:rsidR="00A9699D" w:rsidRDefault="00A9699D" w:rsidP="0036368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Goal #3: </w:t>
            </w:r>
            <w:r w:rsidR="0076795D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FE61D4">
              <w:rPr>
                <w:rFonts w:ascii="Garamond" w:hAnsi="Garamond"/>
                <w:sz w:val="22"/>
                <w:szCs w:val="22"/>
              </w:rPr>
              <w:t xml:space="preserve">Help teachers successfully prepare their students, especially for the senior portfolio category.  </w:t>
            </w:r>
          </w:p>
          <w:p w14:paraId="02BCCE32" w14:textId="77777777" w:rsidR="00A9699D" w:rsidRPr="0036368D" w:rsidRDefault="00A9699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6368D" w:rsidRPr="0036368D" w14:paraId="03B718A8" w14:textId="77777777" w:rsidTr="0036368D">
        <w:tblPrEx>
          <w:tblLook w:val="04A0" w:firstRow="1" w:lastRow="0" w:firstColumn="1" w:lastColumn="0" w:noHBand="0" w:noVBand="1"/>
        </w:tblPrEx>
        <w:tc>
          <w:tcPr>
            <w:tcW w:w="3216" w:type="dxa"/>
          </w:tcPr>
          <w:p w14:paraId="21F52F42" w14:textId="0E86EC90" w:rsid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  <w:p w14:paraId="5622C25A" w14:textId="259795EC" w:rsidR="0076795D" w:rsidRDefault="0076795D" w:rsidP="0036368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1. </w:t>
            </w:r>
            <w:r w:rsidR="00B26A82">
              <w:rPr>
                <w:rFonts w:ascii="Garamond" w:hAnsi="Garamond"/>
                <w:sz w:val="22"/>
                <w:szCs w:val="22"/>
              </w:rPr>
              <w:t xml:space="preserve"> Email tip sheets to teachers. </w:t>
            </w:r>
          </w:p>
          <w:p w14:paraId="197C2090" w14:textId="77777777" w:rsidR="0076795D" w:rsidRPr="0036368D" w:rsidRDefault="0076795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435F46F7" w14:textId="77777777" w:rsid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  <w:p w14:paraId="49F9F400" w14:textId="39324F77" w:rsidR="00B26A82" w:rsidRPr="0036368D" w:rsidRDefault="00B26A82" w:rsidP="0036368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October</w:t>
            </w:r>
          </w:p>
        </w:tc>
        <w:tc>
          <w:tcPr>
            <w:tcW w:w="3216" w:type="dxa"/>
          </w:tcPr>
          <w:p w14:paraId="5A1F6AFC" w14:textId="77777777" w:rsidR="0076795D" w:rsidRDefault="0076795D" w:rsidP="00FE61D4">
            <w:pPr>
              <w:rPr>
                <w:rFonts w:ascii="Garamond" w:hAnsi="Garamond"/>
                <w:sz w:val="22"/>
                <w:szCs w:val="22"/>
              </w:rPr>
            </w:pPr>
          </w:p>
          <w:p w14:paraId="11B53C39" w14:textId="77777777" w:rsidR="00D306B6" w:rsidRDefault="00B26A82" w:rsidP="00FE61D4">
            <w:pPr>
              <w:rPr>
                <w:ins w:id="19" w:author="Jessica Marie Westhoff" w:date="2012-07-01T15:13:00Z"/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Work with Brandon </w:t>
            </w:r>
            <w:proofErr w:type="spellStart"/>
            <w:proofErr w:type="gramStart"/>
            <w:r>
              <w:rPr>
                <w:rFonts w:ascii="Garamond" w:hAnsi="Garamond"/>
                <w:sz w:val="22"/>
                <w:szCs w:val="22"/>
              </w:rPr>
              <w:t>Bolyard</w:t>
            </w:r>
            <w:proofErr w:type="spellEnd"/>
            <w:ins w:id="20" w:author="Jessica Marie Westhoff" w:date="2012-07-01T15:13:00Z">
              <w:r w:rsidR="00D306B6">
                <w:rPr>
                  <w:rFonts w:ascii="Garamond" w:hAnsi="Garamond"/>
                  <w:sz w:val="22"/>
                  <w:szCs w:val="22"/>
                </w:rPr>
                <w:t xml:space="preserve">  Who</w:t>
              </w:r>
              <w:proofErr w:type="gramEnd"/>
              <w:r w:rsidR="00D306B6">
                <w:rPr>
                  <w:rFonts w:ascii="Garamond" w:hAnsi="Garamond"/>
                  <w:sz w:val="22"/>
                  <w:szCs w:val="22"/>
                </w:rPr>
                <w:t xml:space="preserve"> is contacting Brandon?  </w:t>
              </w:r>
            </w:ins>
          </w:p>
          <w:p w14:paraId="15128CFA" w14:textId="02582ED3" w:rsidR="00B26A82" w:rsidRPr="0036368D" w:rsidRDefault="00B26A82" w:rsidP="00FE61D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</w:tr>
      <w:tr w:rsidR="0036368D" w:rsidRPr="0036368D" w14:paraId="33B72426" w14:textId="77777777" w:rsidTr="0036368D">
        <w:tblPrEx>
          <w:tblLook w:val="04A0" w:firstRow="1" w:lastRow="0" w:firstColumn="1" w:lastColumn="0" w:noHBand="0" w:noVBand="1"/>
        </w:tblPrEx>
        <w:tc>
          <w:tcPr>
            <w:tcW w:w="3216" w:type="dxa"/>
          </w:tcPr>
          <w:p w14:paraId="2BC9BA42" w14:textId="70D41E69" w:rsidR="0076795D" w:rsidRDefault="0076795D" w:rsidP="0036368D">
            <w:pPr>
              <w:rPr>
                <w:rFonts w:ascii="Garamond" w:hAnsi="Garamond"/>
                <w:sz w:val="22"/>
                <w:szCs w:val="22"/>
              </w:rPr>
            </w:pPr>
          </w:p>
          <w:p w14:paraId="5C9732EA" w14:textId="149F9BD5" w:rsidR="0076795D" w:rsidRDefault="0076795D" w:rsidP="00FE61D4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2. </w:t>
            </w:r>
            <w:ins w:id="21" w:author="Jessica Marie Westhoff" w:date="2012-07-01T15:13:00Z">
              <w:r w:rsidR="00D306B6">
                <w:rPr>
                  <w:rFonts w:ascii="Garamond" w:hAnsi="Garamond"/>
                  <w:sz w:val="22"/>
                  <w:szCs w:val="22"/>
                </w:rPr>
                <w:t xml:space="preserve"> What else might you do to help teachers prepare their students? </w:t>
              </w:r>
            </w:ins>
            <w:bookmarkStart w:id="22" w:name="_GoBack"/>
            <w:bookmarkEnd w:id="22"/>
          </w:p>
          <w:p w14:paraId="2239A399" w14:textId="0FB2E210" w:rsidR="00FE61D4" w:rsidRPr="0036368D" w:rsidRDefault="00FE61D4" w:rsidP="00FE61D4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1845F1C3" w14:textId="77777777" w:rsidR="0036368D" w:rsidRP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4E587CC3" w14:textId="77777777" w:rsidR="0036368D" w:rsidRP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6368D" w:rsidRPr="0036368D" w14:paraId="66C9C6B0" w14:textId="77777777" w:rsidTr="0036368D">
        <w:tblPrEx>
          <w:tblLook w:val="04A0" w:firstRow="1" w:lastRow="0" w:firstColumn="1" w:lastColumn="0" w:noHBand="0" w:noVBand="1"/>
        </w:tblPrEx>
        <w:tc>
          <w:tcPr>
            <w:tcW w:w="3216" w:type="dxa"/>
          </w:tcPr>
          <w:p w14:paraId="65AB13B2" w14:textId="77777777" w:rsid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  <w:p w14:paraId="6F1F73A5" w14:textId="24A474EF" w:rsidR="0076795D" w:rsidRDefault="0076795D" w:rsidP="0036368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3. </w:t>
            </w:r>
          </w:p>
          <w:p w14:paraId="13F2A172" w14:textId="77777777" w:rsidR="0076795D" w:rsidRPr="0036368D" w:rsidRDefault="0076795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5E284B82" w14:textId="77777777" w:rsidR="0036368D" w:rsidRP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4AE5A3CD" w14:textId="77777777" w:rsidR="0036368D" w:rsidRP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50DE2F51" w14:textId="2AAD79F6" w:rsidR="00B377B2" w:rsidRPr="00814A28" w:rsidRDefault="00B377B2" w:rsidP="00F874A8">
      <w:pPr>
        <w:rPr>
          <w:rFonts w:ascii="Garamond" w:hAnsi="Garamond"/>
          <w:sz w:val="22"/>
          <w:szCs w:val="22"/>
        </w:rPr>
      </w:pPr>
    </w:p>
    <w:sectPr w:rsidR="00B377B2" w:rsidRPr="00814A28" w:rsidSect="0021263E">
      <w:pgSz w:w="12240" w:h="15840"/>
      <w:pgMar w:top="1224" w:right="1440" w:bottom="122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5E03B" w14:textId="77777777" w:rsidR="00A9699D" w:rsidRDefault="00A9699D" w:rsidP="00860EA3">
      <w:r>
        <w:separator/>
      </w:r>
    </w:p>
  </w:endnote>
  <w:endnote w:type="continuationSeparator" w:id="0">
    <w:p w14:paraId="40882E95" w14:textId="77777777" w:rsidR="00A9699D" w:rsidRDefault="00A9699D" w:rsidP="00860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9E83D" w14:textId="77777777" w:rsidR="00A9699D" w:rsidRDefault="00A9699D" w:rsidP="00860EA3">
      <w:r>
        <w:separator/>
      </w:r>
    </w:p>
  </w:footnote>
  <w:footnote w:type="continuationSeparator" w:id="0">
    <w:p w14:paraId="5AC962CA" w14:textId="77777777" w:rsidR="00A9699D" w:rsidRDefault="00A9699D" w:rsidP="00860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15002"/>
    <w:multiLevelType w:val="hybridMultilevel"/>
    <w:tmpl w:val="2C6C9E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06293A"/>
    <w:multiLevelType w:val="hybridMultilevel"/>
    <w:tmpl w:val="B2A0379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994A56"/>
    <w:multiLevelType w:val="multilevel"/>
    <w:tmpl w:val="1A2C6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17388F"/>
    <w:multiLevelType w:val="hybridMultilevel"/>
    <w:tmpl w:val="E6640C6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313669"/>
    <w:multiLevelType w:val="hybridMultilevel"/>
    <w:tmpl w:val="75C44F8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E837463"/>
    <w:multiLevelType w:val="hybridMultilevel"/>
    <w:tmpl w:val="8BDAA80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F135993"/>
    <w:multiLevelType w:val="hybridMultilevel"/>
    <w:tmpl w:val="3724BD8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EA3"/>
    <w:rsid w:val="0002477B"/>
    <w:rsid w:val="00041069"/>
    <w:rsid w:val="00062FAF"/>
    <w:rsid w:val="000D4B5F"/>
    <w:rsid w:val="00177949"/>
    <w:rsid w:val="0018218A"/>
    <w:rsid w:val="001C099B"/>
    <w:rsid w:val="001D4059"/>
    <w:rsid w:val="001E095D"/>
    <w:rsid w:val="0020141C"/>
    <w:rsid w:val="00205149"/>
    <w:rsid w:val="0021263E"/>
    <w:rsid w:val="00260B70"/>
    <w:rsid w:val="00306D13"/>
    <w:rsid w:val="00333A28"/>
    <w:rsid w:val="003506DF"/>
    <w:rsid w:val="0036368D"/>
    <w:rsid w:val="003A6338"/>
    <w:rsid w:val="00454A0C"/>
    <w:rsid w:val="00485DF1"/>
    <w:rsid w:val="0056566A"/>
    <w:rsid w:val="005B42AE"/>
    <w:rsid w:val="00653ECE"/>
    <w:rsid w:val="00661596"/>
    <w:rsid w:val="0069619C"/>
    <w:rsid w:val="006C3DA5"/>
    <w:rsid w:val="0076795D"/>
    <w:rsid w:val="007C3C4D"/>
    <w:rsid w:val="00814A28"/>
    <w:rsid w:val="0085334F"/>
    <w:rsid w:val="00860EA3"/>
    <w:rsid w:val="00893594"/>
    <w:rsid w:val="00911BAD"/>
    <w:rsid w:val="0096080A"/>
    <w:rsid w:val="009B239B"/>
    <w:rsid w:val="00A00A98"/>
    <w:rsid w:val="00A732AB"/>
    <w:rsid w:val="00A9699D"/>
    <w:rsid w:val="00B054D4"/>
    <w:rsid w:val="00B26A82"/>
    <w:rsid w:val="00B377B2"/>
    <w:rsid w:val="00B406C3"/>
    <w:rsid w:val="00B61482"/>
    <w:rsid w:val="00BB695C"/>
    <w:rsid w:val="00BC5A32"/>
    <w:rsid w:val="00C1620B"/>
    <w:rsid w:val="00D306B6"/>
    <w:rsid w:val="00D81573"/>
    <w:rsid w:val="00E52A5B"/>
    <w:rsid w:val="00EC246A"/>
    <w:rsid w:val="00EF03FA"/>
    <w:rsid w:val="00F27DE3"/>
    <w:rsid w:val="00F330C0"/>
    <w:rsid w:val="00F71732"/>
    <w:rsid w:val="00F874A8"/>
    <w:rsid w:val="00FE6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25B5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0E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0EA3"/>
  </w:style>
  <w:style w:type="paragraph" w:styleId="Footer">
    <w:name w:val="footer"/>
    <w:basedOn w:val="Normal"/>
    <w:link w:val="FooterChar"/>
    <w:uiPriority w:val="99"/>
    <w:unhideWhenUsed/>
    <w:rsid w:val="00860E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0EA3"/>
  </w:style>
  <w:style w:type="paragraph" w:styleId="ListParagraph">
    <w:name w:val="List Paragraph"/>
    <w:basedOn w:val="Normal"/>
    <w:uiPriority w:val="34"/>
    <w:qFormat/>
    <w:rsid w:val="00860EA3"/>
    <w:pPr>
      <w:ind w:left="720"/>
      <w:contextualSpacing/>
    </w:pPr>
  </w:style>
  <w:style w:type="table" w:styleId="TableGrid">
    <w:name w:val="Table Grid"/>
    <w:basedOn w:val="TableNormal"/>
    <w:uiPriority w:val="59"/>
    <w:rsid w:val="00860E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4106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9359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06D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D1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D1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6D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6D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D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D1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0E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0EA3"/>
  </w:style>
  <w:style w:type="paragraph" w:styleId="Footer">
    <w:name w:val="footer"/>
    <w:basedOn w:val="Normal"/>
    <w:link w:val="FooterChar"/>
    <w:uiPriority w:val="99"/>
    <w:unhideWhenUsed/>
    <w:rsid w:val="00860E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0EA3"/>
  </w:style>
  <w:style w:type="paragraph" w:styleId="ListParagraph">
    <w:name w:val="List Paragraph"/>
    <w:basedOn w:val="Normal"/>
    <w:uiPriority w:val="34"/>
    <w:qFormat/>
    <w:rsid w:val="00860EA3"/>
    <w:pPr>
      <w:ind w:left="720"/>
      <w:contextualSpacing/>
    </w:pPr>
  </w:style>
  <w:style w:type="table" w:styleId="TableGrid">
    <w:name w:val="Table Grid"/>
    <w:basedOn w:val="TableNormal"/>
    <w:uiPriority w:val="59"/>
    <w:rsid w:val="00860E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4106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9359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06D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D1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D1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6D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6D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D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D1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7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3037BC6-9CD7-604E-ADF3-143A31AA0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280</Words>
  <Characters>1597</Characters>
  <Application>Microsoft Macintosh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Marie Westhoff</dc:creator>
  <cp:keywords/>
  <dc:description/>
  <cp:lastModifiedBy>Jessica Marie Westhoff</cp:lastModifiedBy>
  <cp:revision>7</cp:revision>
  <cp:lastPrinted>2012-06-14T03:11:00Z</cp:lastPrinted>
  <dcterms:created xsi:type="dcterms:W3CDTF">2012-07-01T21:01:00Z</dcterms:created>
  <dcterms:modified xsi:type="dcterms:W3CDTF">2012-07-01T21:14:00Z</dcterms:modified>
</cp:coreProperties>
</file>