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125" w:rsidRPr="003506CE" w:rsidRDefault="002E4125" w:rsidP="002E4125">
      <w:pPr>
        <w:pStyle w:val="PlainText"/>
        <w:spacing w:line="480" w:lineRule="auto"/>
        <w:jc w:val="center"/>
        <w:rPr>
          <w:rFonts w:ascii="Times New Roman" w:hAnsi="Times New Roman"/>
          <w:b/>
          <w:sz w:val="24"/>
          <w:szCs w:val="24"/>
        </w:rPr>
      </w:pPr>
      <w:bookmarkStart w:id="0" w:name="_GoBack"/>
      <w:bookmarkEnd w:id="0"/>
      <w:r w:rsidRPr="003506CE">
        <w:rPr>
          <w:rFonts w:ascii="Times New Roman" w:hAnsi="Times New Roman"/>
          <w:b/>
          <w:sz w:val="24"/>
          <w:szCs w:val="24"/>
        </w:rPr>
        <w:t xml:space="preserve">The </w:t>
      </w:r>
      <w:r>
        <w:rPr>
          <w:rFonts w:ascii="Times New Roman" w:hAnsi="Times New Roman"/>
          <w:b/>
          <w:sz w:val="24"/>
          <w:szCs w:val="24"/>
        </w:rPr>
        <w:t>Challenge of the CCSS for Teachers of Writing:  Developing Five Kinds of Knowledge through Five Kinds of Composing</w:t>
      </w:r>
    </w:p>
    <w:p w:rsidR="00702794" w:rsidRDefault="00702794" w:rsidP="002E4125">
      <w:pPr>
        <w:spacing w:line="480" w:lineRule="auto"/>
        <w:ind w:firstLine="720"/>
        <w:rPr>
          <w:color w:val="000000"/>
        </w:rPr>
      </w:pPr>
    </w:p>
    <w:p w:rsidR="009D7188" w:rsidRDefault="009D7188" w:rsidP="002E4125">
      <w:pPr>
        <w:spacing w:line="480" w:lineRule="auto"/>
        <w:ind w:firstLine="720"/>
        <w:rPr>
          <w:color w:val="000000"/>
        </w:rPr>
      </w:pPr>
      <w:r>
        <w:rPr>
          <w:color w:val="000000"/>
        </w:rPr>
        <w:t xml:space="preserve">The good news about the </w:t>
      </w:r>
      <w:r w:rsidR="002671C2">
        <w:rPr>
          <w:color w:val="000000"/>
        </w:rPr>
        <w:t>Common Core State Standards</w:t>
      </w:r>
      <w:r w:rsidR="00AE2287">
        <w:rPr>
          <w:color w:val="000000"/>
        </w:rPr>
        <w:t xml:space="preserve"> </w:t>
      </w:r>
      <w:r w:rsidR="002671C2">
        <w:rPr>
          <w:color w:val="000000"/>
        </w:rPr>
        <w:t>(</w:t>
      </w:r>
      <w:r w:rsidR="00AE2287">
        <w:rPr>
          <w:color w:val="000000"/>
        </w:rPr>
        <w:t>CCSS</w:t>
      </w:r>
      <w:r w:rsidR="002671C2">
        <w:rPr>
          <w:color w:val="000000"/>
        </w:rPr>
        <w:t>)</w:t>
      </w:r>
      <w:r w:rsidR="00AE2287">
        <w:rPr>
          <w:color w:val="000000"/>
        </w:rPr>
        <w:t xml:space="preserve"> </w:t>
      </w:r>
      <w:r>
        <w:rPr>
          <w:color w:val="000000"/>
        </w:rPr>
        <w:t>for teachers of writing:  The CCSS emphasize writing convincing arguments about issues that matter, clear and comprehensive informational texts that can do meaningful work in the world, and compelling narratives that foster an understanding of oneself, others, and the world rather than the “formulaic writing and . . . thinking” rewarded by so many current standards and standards-based assessments (Hillocks, 2002, p. 200).</w:t>
      </w:r>
    </w:p>
    <w:p w:rsidR="009D7188" w:rsidRDefault="009D7188" w:rsidP="002E4125">
      <w:pPr>
        <w:spacing w:line="480" w:lineRule="auto"/>
        <w:ind w:firstLine="720"/>
        <w:rPr>
          <w:color w:val="000000"/>
        </w:rPr>
      </w:pPr>
      <w:r>
        <w:rPr>
          <w:color w:val="000000"/>
        </w:rPr>
        <w:t>The bad news:  Traditional approaches to the teaching of writing</w:t>
      </w:r>
      <w:r w:rsidR="00AE2287">
        <w:rPr>
          <w:color w:val="000000"/>
        </w:rPr>
        <w:t>s</w:t>
      </w:r>
      <w:r w:rsidR="005D6F68">
        <w:rPr>
          <w:color w:val="000000"/>
        </w:rPr>
        <w:t xml:space="preserve"> aren’t enough to meet the</w:t>
      </w:r>
      <w:r>
        <w:rPr>
          <w:color w:val="000000"/>
        </w:rPr>
        <w:t>se new standards.</w:t>
      </w:r>
    </w:p>
    <w:p w:rsidR="00881D62" w:rsidRDefault="009D7188" w:rsidP="002E4125">
      <w:pPr>
        <w:spacing w:line="480" w:lineRule="auto"/>
        <w:ind w:firstLine="720"/>
        <w:rPr>
          <w:color w:val="000000"/>
        </w:rPr>
      </w:pPr>
      <w:r>
        <w:rPr>
          <w:color w:val="000000"/>
        </w:rPr>
        <w:t xml:space="preserve">The problem in a nutshell:  Traditional instruction does not develop all of the kinds of knowledge writers </w:t>
      </w:r>
      <w:proofErr w:type="gramStart"/>
      <w:r>
        <w:rPr>
          <w:color w:val="000000"/>
        </w:rPr>
        <w:t xml:space="preserve">need </w:t>
      </w:r>
      <w:r w:rsidR="00984154">
        <w:rPr>
          <w:color w:val="000000"/>
        </w:rPr>
        <w:t xml:space="preserve"> </w:t>
      </w:r>
      <w:proofErr w:type="gramEnd"/>
      <w:del w:id="1" w:author="Jeffrey Wilhelm" w:date="2012-06-18T18:16:00Z">
        <w:r w:rsidR="00984154" w:rsidDel="00984154">
          <w:rPr>
            <w:color w:val="000000"/>
          </w:rPr>
          <w:delText xml:space="preserve">- - - </w:delText>
        </w:r>
      </w:del>
      <w:ins w:id="2" w:author="Jeffrey Wilhelm" w:date="2012-06-18T18:16:00Z">
        <w:r w:rsidR="00984154">
          <w:rPr>
            <w:color w:val="000000"/>
          </w:rPr>
          <w:t xml:space="preserve">-- </w:t>
        </w:r>
      </w:ins>
      <w:r>
        <w:rPr>
          <w:color w:val="000000"/>
        </w:rPr>
        <w:t xml:space="preserve">in large measure because the focus of </w:t>
      </w:r>
      <w:r w:rsidR="00881D62">
        <w:rPr>
          <w:color w:val="000000"/>
        </w:rPr>
        <w:t xml:space="preserve">instruction is on the composing of particular </w:t>
      </w:r>
      <w:del w:id="3" w:author="Jeffrey Wilhelm" w:date="2012-06-18T20:33:00Z">
        <w:r w:rsidR="00881D62" w:rsidDel="00414F08">
          <w:rPr>
            <w:color w:val="000000"/>
          </w:rPr>
          <w:delText xml:space="preserve">responses to </w:delText>
        </w:r>
      </w:del>
      <w:r w:rsidR="00881D62">
        <w:rPr>
          <w:color w:val="000000"/>
        </w:rPr>
        <w:t xml:space="preserve">assignments rather than on developing robust </w:t>
      </w:r>
      <w:ins w:id="4" w:author="Jeffrey Wilhelm" w:date="2012-06-18T18:17:00Z">
        <w:r w:rsidR="00984154">
          <w:rPr>
            <w:color w:val="000000"/>
          </w:rPr>
          <w:t xml:space="preserve">conceptual and </w:t>
        </w:r>
      </w:ins>
      <w:ins w:id="5" w:author="Jeffrey Wilhelm" w:date="2012-06-18T18:16:00Z">
        <w:r w:rsidR="00984154">
          <w:rPr>
            <w:color w:val="000000"/>
          </w:rPr>
          <w:t xml:space="preserve">strategic </w:t>
        </w:r>
      </w:ins>
      <w:r w:rsidR="00881D62">
        <w:rPr>
          <w:color w:val="000000"/>
        </w:rPr>
        <w:t>knowledge that transfers to new composing situations.</w:t>
      </w:r>
    </w:p>
    <w:p w:rsidR="003234CC" w:rsidRDefault="00881D62" w:rsidP="00881D62">
      <w:pPr>
        <w:spacing w:line="480" w:lineRule="auto"/>
        <w:ind w:firstLine="720"/>
      </w:pPr>
      <w:r>
        <w:rPr>
          <w:color w:val="000000"/>
        </w:rPr>
        <w:t>Our solution:  T</w:t>
      </w:r>
      <w:r w:rsidR="003234CC">
        <w:t xml:space="preserve">eachers of writing should seek to develop </w:t>
      </w:r>
      <w:r>
        <w:t xml:space="preserve">the </w:t>
      </w:r>
      <w:r w:rsidR="003234CC">
        <w:t xml:space="preserve">five kinds of knowledge </w:t>
      </w:r>
      <w:r>
        <w:t xml:space="preserve">writers need </w:t>
      </w:r>
      <w:r w:rsidR="003234CC">
        <w:t>by regularly engaging their students in five kinds of composing</w:t>
      </w:r>
      <w:ins w:id="6" w:author="Jeffrey Wilhelm" w:date="2012-06-18T20:33:00Z">
        <w:r w:rsidR="00414F08">
          <w:t xml:space="preserve"> that expert writers use</w:t>
        </w:r>
      </w:ins>
      <w:r w:rsidR="003234CC">
        <w:t>.</w:t>
      </w:r>
    </w:p>
    <w:p w:rsidR="00310B06" w:rsidRDefault="00803381" w:rsidP="00310B06">
      <w:pPr>
        <w:pStyle w:val="PlainText"/>
        <w:spacing w:line="480" w:lineRule="auto"/>
        <w:jc w:val="center"/>
        <w:rPr>
          <w:rFonts w:ascii="Times New Roman" w:hAnsi="Times New Roman"/>
          <w:sz w:val="24"/>
          <w:szCs w:val="24"/>
        </w:rPr>
      </w:pPr>
      <w:r>
        <w:rPr>
          <w:rFonts w:ascii="Times New Roman" w:hAnsi="Times New Roman"/>
          <w:sz w:val="24"/>
          <w:szCs w:val="24"/>
        </w:rPr>
        <w:t>T</w:t>
      </w:r>
      <w:r w:rsidR="00310B06">
        <w:rPr>
          <w:rFonts w:ascii="Times New Roman" w:hAnsi="Times New Roman"/>
          <w:sz w:val="24"/>
          <w:szCs w:val="24"/>
        </w:rPr>
        <w:t xml:space="preserve">he Five </w:t>
      </w:r>
      <w:r>
        <w:rPr>
          <w:rFonts w:ascii="Times New Roman" w:hAnsi="Times New Roman"/>
          <w:sz w:val="24"/>
          <w:szCs w:val="24"/>
        </w:rPr>
        <w:t>Kinds of Knowledge Writers Need</w:t>
      </w:r>
    </w:p>
    <w:p w:rsidR="00570FAA" w:rsidRDefault="00310B06" w:rsidP="002E4125">
      <w:pPr>
        <w:pStyle w:val="PlainText"/>
        <w:spacing w:line="480" w:lineRule="auto"/>
        <w:ind w:firstLine="720"/>
        <w:rPr>
          <w:rFonts w:ascii="Times New Roman" w:hAnsi="Times New Roman"/>
          <w:sz w:val="24"/>
        </w:rPr>
      </w:pPr>
      <w:r>
        <w:rPr>
          <w:rFonts w:ascii="Times New Roman" w:hAnsi="Times New Roman"/>
          <w:sz w:val="24"/>
          <w:szCs w:val="24"/>
        </w:rPr>
        <w:t xml:space="preserve">If our students are to meet or even exceed the CCSS, they need far more than the knowledge of formulas.  We think that </w:t>
      </w:r>
      <w:r>
        <w:rPr>
          <w:rFonts w:ascii="Times New Roman" w:hAnsi="Times New Roman"/>
          <w:sz w:val="24"/>
        </w:rPr>
        <w:t xml:space="preserve">Hillocks (1986b) provides a useful framework for understanding </w:t>
      </w:r>
      <w:r w:rsidR="00570FAA">
        <w:rPr>
          <w:rFonts w:ascii="Times New Roman" w:hAnsi="Times New Roman"/>
          <w:sz w:val="24"/>
        </w:rPr>
        <w:t>just what more is involved.</w:t>
      </w:r>
    </w:p>
    <w:p w:rsidR="00960CA5" w:rsidRDefault="00570FAA" w:rsidP="00960CA5">
      <w:pPr>
        <w:pStyle w:val="PlainText"/>
        <w:spacing w:line="480" w:lineRule="auto"/>
        <w:ind w:firstLine="720"/>
        <w:rPr>
          <w:rFonts w:ascii="Times New Roman" w:hAnsi="Times New Roman"/>
          <w:sz w:val="24"/>
          <w:szCs w:val="24"/>
        </w:rPr>
      </w:pPr>
      <w:r>
        <w:rPr>
          <w:rFonts w:ascii="Times New Roman" w:hAnsi="Times New Roman"/>
          <w:sz w:val="24"/>
        </w:rPr>
        <w:lastRenderedPageBreak/>
        <w:t>According to Hillocks (1986), writers need to have know</w:t>
      </w:r>
      <w:r w:rsidR="002671C2">
        <w:rPr>
          <w:rFonts w:ascii="Times New Roman" w:hAnsi="Times New Roman"/>
          <w:sz w:val="24"/>
        </w:rPr>
        <w:t xml:space="preserve">ledge of both form and substance.  </w:t>
      </w:r>
      <w:proofErr w:type="gramStart"/>
      <w:r w:rsidR="002671C2">
        <w:rPr>
          <w:rFonts w:ascii="Times New Roman" w:hAnsi="Times New Roman"/>
          <w:sz w:val="24"/>
          <w:szCs w:val="24"/>
        </w:rPr>
        <w:t>Nothing new here—yet.</w:t>
      </w:r>
      <w:proofErr w:type="gramEnd"/>
      <w:r w:rsidR="002671C2">
        <w:rPr>
          <w:rFonts w:ascii="Times New Roman" w:hAnsi="Times New Roman"/>
          <w:sz w:val="24"/>
          <w:szCs w:val="24"/>
        </w:rPr>
        <w:t xml:space="preserve">  What Hillocks adds to the mix is </w:t>
      </w:r>
      <w:r w:rsidR="002E4125">
        <w:rPr>
          <w:rFonts w:ascii="Times New Roman" w:hAnsi="Times New Roman"/>
          <w:sz w:val="24"/>
        </w:rPr>
        <w:t xml:space="preserve">a distinction long made in cognitive psychology:  the difference between declarative and procedural knowledge.  </w:t>
      </w:r>
      <w:r w:rsidR="003C7DE2">
        <w:rPr>
          <w:rFonts w:ascii="Times New Roman" w:hAnsi="Times New Roman"/>
          <w:sz w:val="24"/>
        </w:rPr>
        <w:t xml:space="preserve">Declarative knowledge is knowledge of </w:t>
      </w:r>
      <w:r w:rsidR="003C7DE2" w:rsidRPr="00881D62">
        <w:rPr>
          <w:rFonts w:ascii="Times New Roman" w:hAnsi="Times New Roman"/>
          <w:i/>
          <w:sz w:val="24"/>
        </w:rPr>
        <w:t>what</w:t>
      </w:r>
      <w:r w:rsidR="003C7DE2">
        <w:rPr>
          <w:rFonts w:ascii="Times New Roman" w:hAnsi="Times New Roman"/>
          <w:sz w:val="24"/>
        </w:rPr>
        <w:t xml:space="preserve">, a kind of knowledge that can be </w:t>
      </w:r>
      <w:ins w:id="7" w:author="Jeffrey Wilhelm" w:date="2012-06-18T20:34:00Z">
        <w:r w:rsidR="00414F08">
          <w:rPr>
            <w:rFonts w:ascii="Times New Roman" w:hAnsi="Times New Roman"/>
            <w:sz w:val="24"/>
          </w:rPr>
          <w:t>articulated</w:t>
        </w:r>
      </w:ins>
      <w:del w:id="8" w:author="Jeffrey Wilhelm" w:date="2012-06-18T20:34:00Z">
        <w:r w:rsidR="003C7DE2" w:rsidDel="00414F08">
          <w:rPr>
            <w:rFonts w:ascii="Times New Roman" w:hAnsi="Times New Roman"/>
            <w:sz w:val="24"/>
          </w:rPr>
          <w:delText>spoken</w:delText>
        </w:r>
      </w:del>
      <w:r w:rsidR="003C7DE2">
        <w:rPr>
          <w:rFonts w:ascii="Times New Roman" w:hAnsi="Times New Roman"/>
          <w:sz w:val="24"/>
        </w:rPr>
        <w:t xml:space="preserve">. </w:t>
      </w:r>
      <w:r w:rsidR="002E4125">
        <w:rPr>
          <w:rFonts w:ascii="Times New Roman" w:hAnsi="Times New Roman"/>
          <w:sz w:val="24"/>
        </w:rPr>
        <w:t xml:space="preserve">Procedural knowledge, on the other hand, is, knowledge of </w:t>
      </w:r>
      <w:r w:rsidR="002E4125">
        <w:rPr>
          <w:rFonts w:ascii="Times New Roman" w:hAnsi="Times New Roman"/>
          <w:i/>
          <w:iCs/>
          <w:sz w:val="24"/>
        </w:rPr>
        <w:t>how</w:t>
      </w:r>
      <w:r w:rsidR="002E4125">
        <w:rPr>
          <w:rFonts w:ascii="Times New Roman" w:hAnsi="Times New Roman"/>
          <w:sz w:val="24"/>
        </w:rPr>
        <w:t xml:space="preserve">, a kind of knowledge that has to be performed.  </w:t>
      </w:r>
      <w:r w:rsidR="002E4125">
        <w:rPr>
          <w:rFonts w:ascii="Times New Roman" w:hAnsi="Times New Roman"/>
          <w:sz w:val="24"/>
          <w:szCs w:val="24"/>
        </w:rPr>
        <w:t>If you put it all together, you have a two-by two matrix that we have elsewhere called</w:t>
      </w:r>
      <w:r w:rsidR="003C7DE2">
        <w:rPr>
          <w:rFonts w:ascii="Times New Roman" w:hAnsi="Times New Roman"/>
          <w:sz w:val="24"/>
          <w:szCs w:val="24"/>
        </w:rPr>
        <w:t xml:space="preserve"> the inquiry square</w:t>
      </w:r>
      <w:r w:rsidR="002E4125">
        <w:rPr>
          <w:rFonts w:ascii="Times New Roman" w:hAnsi="Times New Roman"/>
          <w:sz w:val="24"/>
          <w:szCs w:val="24"/>
        </w:rPr>
        <w:t xml:space="preserve"> </w:t>
      </w:r>
      <w:r w:rsidR="005E70B3">
        <w:rPr>
          <w:rFonts w:ascii="Times New Roman" w:hAnsi="Times New Roman"/>
          <w:sz w:val="24"/>
          <w:szCs w:val="24"/>
        </w:rPr>
        <w:t>(cf</w:t>
      </w:r>
      <w:proofErr w:type="gramStart"/>
      <w:r w:rsidR="005E70B3">
        <w:rPr>
          <w:rFonts w:ascii="Times New Roman" w:hAnsi="Times New Roman"/>
          <w:sz w:val="24"/>
          <w:szCs w:val="24"/>
        </w:rPr>
        <w:t xml:space="preserve">.  </w:t>
      </w:r>
      <w:proofErr w:type="spellStart"/>
      <w:r w:rsidR="005E70B3">
        <w:rPr>
          <w:rFonts w:ascii="Times New Roman" w:hAnsi="Times New Roman"/>
          <w:sz w:val="24"/>
          <w:szCs w:val="24"/>
        </w:rPr>
        <w:t>Fredricksen</w:t>
      </w:r>
      <w:proofErr w:type="spellEnd"/>
      <w:proofErr w:type="gramEnd"/>
      <w:r w:rsidR="005E70B3">
        <w:rPr>
          <w:rFonts w:ascii="Times New Roman" w:hAnsi="Times New Roman"/>
          <w:sz w:val="24"/>
          <w:szCs w:val="24"/>
        </w:rPr>
        <w:t xml:space="preserve">, Wilhelm, &amp; Smith, 2012; Smith, Wilhelm, &amp; </w:t>
      </w:r>
      <w:proofErr w:type="spellStart"/>
      <w:r w:rsidR="005E70B3">
        <w:rPr>
          <w:rFonts w:ascii="Times New Roman" w:hAnsi="Times New Roman"/>
          <w:sz w:val="24"/>
          <w:szCs w:val="24"/>
        </w:rPr>
        <w:t>Fredricksen</w:t>
      </w:r>
      <w:proofErr w:type="spellEnd"/>
      <w:r w:rsidR="005E70B3">
        <w:rPr>
          <w:rFonts w:ascii="Times New Roman" w:hAnsi="Times New Roman"/>
          <w:sz w:val="24"/>
          <w:szCs w:val="24"/>
        </w:rPr>
        <w:t xml:space="preserve">, 2012 ; Wilhelm, Smith, &amp; </w:t>
      </w:r>
      <w:proofErr w:type="spellStart"/>
      <w:r w:rsidR="005E70B3">
        <w:rPr>
          <w:rFonts w:ascii="Times New Roman" w:hAnsi="Times New Roman"/>
          <w:sz w:val="24"/>
          <w:szCs w:val="24"/>
        </w:rPr>
        <w:t>Fredricksen</w:t>
      </w:r>
      <w:proofErr w:type="spellEnd"/>
      <w:r w:rsidR="005E70B3">
        <w:rPr>
          <w:rFonts w:ascii="Times New Roman" w:hAnsi="Times New Roman"/>
          <w:sz w:val="24"/>
          <w:szCs w:val="24"/>
        </w:rPr>
        <w:t xml:space="preserve">, 2012) </w:t>
      </w:r>
      <w:r w:rsidR="003C7DE2">
        <w:rPr>
          <w:rFonts w:ascii="Times New Roman" w:hAnsi="Times New Roman"/>
          <w:sz w:val="24"/>
        </w:rPr>
        <w:t>W</w:t>
      </w:r>
      <w:r w:rsidR="002E4125">
        <w:rPr>
          <w:rFonts w:ascii="Times New Roman" w:hAnsi="Times New Roman"/>
          <w:sz w:val="24"/>
        </w:rPr>
        <w:t xml:space="preserve">riters must have </w:t>
      </w:r>
      <w:r w:rsidR="003C7DE2">
        <w:rPr>
          <w:rFonts w:ascii="Times New Roman" w:hAnsi="Times New Roman"/>
          <w:sz w:val="24"/>
        </w:rPr>
        <w:t xml:space="preserve">all </w:t>
      </w:r>
      <w:r w:rsidR="002E4125">
        <w:rPr>
          <w:rFonts w:ascii="Times New Roman" w:hAnsi="Times New Roman"/>
          <w:sz w:val="24"/>
        </w:rPr>
        <w:t xml:space="preserve">four kinds of knowledge </w:t>
      </w:r>
      <w:r w:rsidR="003C7DE2">
        <w:rPr>
          <w:rFonts w:ascii="Times New Roman" w:hAnsi="Times New Roman"/>
          <w:sz w:val="24"/>
        </w:rPr>
        <w:t xml:space="preserve">described by that square </w:t>
      </w:r>
      <w:r w:rsidR="002E4125">
        <w:rPr>
          <w:rFonts w:ascii="Times New Roman" w:hAnsi="Times New Roman"/>
          <w:sz w:val="24"/>
        </w:rPr>
        <w:t xml:space="preserve">if they are going to write effectively:  declarative knowledge of form, declarative knowledge of substance, procedural knowledge of form, procedural knowledge of </w:t>
      </w:r>
      <w:commentRangeStart w:id="9"/>
      <w:r w:rsidR="002E4125">
        <w:rPr>
          <w:rFonts w:ascii="Times New Roman" w:hAnsi="Times New Roman"/>
          <w:sz w:val="24"/>
        </w:rPr>
        <w:t>substance</w:t>
      </w:r>
      <w:commentRangeEnd w:id="9"/>
      <w:r w:rsidR="00414F08">
        <w:rPr>
          <w:rStyle w:val="CommentReference"/>
          <w:rFonts w:ascii="Times New Roman" w:hAnsi="Times New Roman"/>
          <w:vanish/>
        </w:rPr>
        <w:commentReference w:id="9"/>
      </w:r>
      <w:r w:rsidR="002E4125">
        <w:rPr>
          <w:rFonts w:ascii="Times New Roman" w:hAnsi="Times New Roman"/>
          <w:sz w:val="24"/>
        </w:rPr>
        <w:t xml:space="preserve">.  </w:t>
      </w:r>
      <w:r w:rsidR="003C7DE2">
        <w:rPr>
          <w:rFonts w:ascii="Times New Roman" w:hAnsi="Times New Roman"/>
          <w:sz w:val="24"/>
        </w:rPr>
        <w:t xml:space="preserve">  </w:t>
      </w:r>
      <w:r w:rsidR="00960CA5">
        <w:rPr>
          <w:rFonts w:ascii="Times New Roman" w:hAnsi="Times New Roman"/>
          <w:sz w:val="24"/>
          <w:szCs w:val="24"/>
        </w:rPr>
        <w:t xml:space="preserve">Bur writing does not occur in a vacuum.  Writing is </w:t>
      </w:r>
      <w:ins w:id="10" w:author="Jeffrey Wilhelm" w:date="2012-06-18T20:35:00Z">
        <w:r w:rsidR="00414F08">
          <w:rPr>
            <w:rFonts w:ascii="Times New Roman" w:hAnsi="Times New Roman"/>
            <w:sz w:val="24"/>
            <w:szCs w:val="24"/>
          </w:rPr>
          <w:t xml:space="preserve">motivated by a purpose and </w:t>
        </w:r>
      </w:ins>
      <w:r w:rsidR="00960CA5">
        <w:rPr>
          <w:rFonts w:ascii="Times New Roman" w:hAnsi="Times New Roman"/>
          <w:sz w:val="24"/>
          <w:szCs w:val="24"/>
        </w:rPr>
        <w:t xml:space="preserve">situated in both an immediate context and a wider context (Hillocks, 1995) and those contexts have dramatic effects on what and how one writes. Knowledge of </w:t>
      </w:r>
      <w:ins w:id="11" w:author="Jeffrey Wilhelm" w:date="2012-06-18T20:35:00Z">
        <w:r w:rsidR="00414F08">
          <w:rPr>
            <w:rFonts w:ascii="Times New Roman" w:hAnsi="Times New Roman"/>
            <w:sz w:val="24"/>
            <w:szCs w:val="24"/>
          </w:rPr>
          <w:t xml:space="preserve">purpose and </w:t>
        </w:r>
      </w:ins>
      <w:r w:rsidR="00960CA5">
        <w:rPr>
          <w:rFonts w:ascii="Times New Roman" w:hAnsi="Times New Roman"/>
          <w:sz w:val="24"/>
          <w:szCs w:val="24"/>
        </w:rPr>
        <w:t>context, then, is the fifth kind of knowledge writers need.</w:t>
      </w:r>
    </w:p>
    <w:p w:rsidR="00803381" w:rsidRDefault="00803381" w:rsidP="00803381">
      <w:pPr>
        <w:pStyle w:val="PlainText"/>
        <w:spacing w:line="480" w:lineRule="auto"/>
        <w:jc w:val="center"/>
        <w:rPr>
          <w:rFonts w:ascii="Times New Roman" w:hAnsi="Times New Roman"/>
          <w:sz w:val="24"/>
          <w:szCs w:val="24"/>
        </w:rPr>
      </w:pPr>
      <w:r>
        <w:rPr>
          <w:rFonts w:ascii="Times New Roman" w:hAnsi="Times New Roman"/>
          <w:sz w:val="24"/>
          <w:szCs w:val="24"/>
        </w:rPr>
        <w:t>Taking a Closer Look</w:t>
      </w:r>
    </w:p>
    <w:p w:rsidR="00803381" w:rsidRDefault="008A08EA" w:rsidP="00881D62">
      <w:pPr>
        <w:autoSpaceDE w:val="0"/>
        <w:autoSpaceDN w:val="0"/>
        <w:adjustRightInd w:val="0"/>
        <w:spacing w:line="480" w:lineRule="auto"/>
        <w:ind w:firstLine="720"/>
      </w:pPr>
      <w:r>
        <w:t xml:space="preserve">For efficiency’s sake, we’ll start with knowledge of </w:t>
      </w:r>
      <w:ins w:id="12" w:author="Jeffrey Wilhelm" w:date="2012-06-18T20:35:00Z">
        <w:r w:rsidR="00414F08">
          <w:t xml:space="preserve">purpose and </w:t>
        </w:r>
      </w:ins>
      <w:r>
        <w:t xml:space="preserve">context, the last of the five kinds of knowledge we addressed above. In schools students characteristically write </w:t>
      </w:r>
      <w:ins w:id="13" w:author="Jeffrey Wilhelm" w:date="2012-06-18T20:36:00Z">
        <w:r w:rsidR="00414F08">
          <w:t xml:space="preserve">to fulfill an assignment that has no true personal or social significance, and they write </w:t>
        </w:r>
      </w:ins>
      <w:r>
        <w:t>for a single audience, their teacher, who is play</w:t>
      </w:r>
      <w:r w:rsidR="005D6F68">
        <w:t>ing the role of evaluator (cite)</w:t>
      </w:r>
      <w:del w:id="14" w:author="Jeffrey Wilhelm" w:date="2012-06-18T20:36:00Z">
        <w:r w:rsidDel="00414F08">
          <w:delText xml:space="preserve"> </w:delText>
        </w:r>
      </w:del>
      <w:r>
        <w:t xml:space="preserve">. But in the real world writers have to be mindful of </w:t>
      </w:r>
      <w:ins w:id="15" w:author="Jeffrey Wilhelm" w:date="2012-06-18T20:36:00Z">
        <w:r w:rsidR="005B2624">
          <w:t xml:space="preserve">purposes and </w:t>
        </w:r>
      </w:ins>
      <w:r>
        <w:t>what it means to write for</w:t>
      </w:r>
      <w:ins w:id="16" w:author="Jeffrey Wilhelm" w:date="2012-06-18T20:37:00Z">
        <w:r w:rsidR="005B2624">
          <w:t>, and get work done with</w:t>
        </w:r>
      </w:ins>
      <w:r>
        <w:t xml:space="preserve"> different audiences. In this article, for example, we have to be mindful that we are </w:t>
      </w:r>
      <w:ins w:id="17" w:author="Jeffrey Wilhelm" w:date="2012-06-18T20:37:00Z">
        <w:r w:rsidR="005B2624">
          <w:t xml:space="preserve">describing what is necessary to help students become expert writers, and that we are </w:t>
        </w:r>
      </w:ins>
      <w:r>
        <w:t>writing for education</w:t>
      </w:r>
      <w:r w:rsidR="005D6F68">
        <w:t>al leaders rather than English/l</w:t>
      </w:r>
      <w:r>
        <w:t>anguage Arts teachers</w:t>
      </w:r>
      <w:r w:rsidR="00803381">
        <w:t>, the group for whom</w:t>
      </w:r>
      <w:r>
        <w:t xml:space="preserve"> we typically write.  But the </w:t>
      </w:r>
      <w:r>
        <w:lastRenderedPageBreak/>
        <w:t xml:space="preserve">immediate situation is only one element of the context, for the immediate situation is always nested in a wider environment, “namely that of the culture (and possibly cultures) and its institutions” (Hillocks, 1995, p. 85). For example, we had to be mindful of the politics of the standards movement as we planned and wrote this article.  </w:t>
      </w:r>
      <w:r w:rsidR="00803381" w:rsidRPr="00133AB6">
        <w:t xml:space="preserve">According to the Standards document, </w:t>
      </w:r>
      <w:r w:rsidR="00803381">
        <w:t>students who are college and career r</w:t>
      </w:r>
      <w:r w:rsidR="00803381" w:rsidRPr="00133AB6">
        <w:t>eady</w:t>
      </w:r>
      <w:r w:rsidR="00803381">
        <w:t xml:space="preserve"> in reading, writing, speaking, listening, and l</w:t>
      </w:r>
      <w:r w:rsidR="00803381" w:rsidRPr="00133AB6">
        <w:t>anguage</w:t>
      </w:r>
      <w:r w:rsidR="00803381">
        <w:t xml:space="preserve"> have to do much the same thing.  Career and college-ready students, they argue, have to</w:t>
      </w:r>
      <w:r w:rsidR="00803381" w:rsidRPr="00133AB6">
        <w:t xml:space="preserve"> </w:t>
      </w:r>
      <w:r w:rsidR="00881D62">
        <w:t>“</w:t>
      </w:r>
      <w:r w:rsidR="00803381" w:rsidRPr="00133AB6">
        <w:t>adapt their communication in relation to audience, task, purpose, and</w:t>
      </w:r>
      <w:r w:rsidR="00881D62">
        <w:t xml:space="preserve"> discipline”</w:t>
      </w:r>
      <w:r w:rsidR="00803381" w:rsidRPr="00133AB6">
        <w:t xml:space="preserve"> (p. 7)</w:t>
      </w:r>
    </w:p>
    <w:p w:rsidR="002E4125" w:rsidRPr="00033248" w:rsidRDefault="00803381" w:rsidP="00960CA5">
      <w:pPr>
        <w:pStyle w:val="PlainText"/>
        <w:spacing w:line="480" w:lineRule="auto"/>
        <w:ind w:firstLine="720"/>
        <w:rPr>
          <w:rFonts w:ascii="Times New Roman" w:hAnsi="Times New Roman"/>
          <w:b/>
          <w:sz w:val="24"/>
          <w:szCs w:val="24"/>
        </w:rPr>
      </w:pPr>
      <w:r>
        <w:rPr>
          <w:rFonts w:ascii="Times New Roman" w:hAnsi="Times New Roman"/>
          <w:sz w:val="24"/>
          <w:szCs w:val="24"/>
        </w:rPr>
        <w:t xml:space="preserve">Let’s turn now to the inquiry square. </w:t>
      </w:r>
      <w:r w:rsidR="002E4125">
        <w:rPr>
          <w:rFonts w:ascii="Times New Roman" w:hAnsi="Times New Roman"/>
          <w:sz w:val="24"/>
          <w:szCs w:val="24"/>
        </w:rPr>
        <w:t xml:space="preserve">Declarative knowledge of form means knowing the formal characteristics of the writing one intends to produce.  </w:t>
      </w:r>
      <w:r w:rsidR="00960CA5">
        <w:rPr>
          <w:rFonts w:ascii="Times New Roman" w:hAnsi="Times New Roman"/>
          <w:sz w:val="24"/>
          <w:szCs w:val="24"/>
        </w:rPr>
        <w:t xml:space="preserve">At </w:t>
      </w:r>
      <w:r w:rsidR="005E70B3">
        <w:rPr>
          <w:rFonts w:ascii="Times New Roman" w:hAnsi="Times New Roman"/>
          <w:sz w:val="24"/>
          <w:szCs w:val="24"/>
        </w:rPr>
        <w:t>the sentence level</w:t>
      </w:r>
      <w:r w:rsidR="00960CA5">
        <w:rPr>
          <w:rFonts w:ascii="Times New Roman" w:hAnsi="Times New Roman"/>
          <w:sz w:val="24"/>
          <w:szCs w:val="24"/>
        </w:rPr>
        <w:t xml:space="preserve"> declarative knowledge </w:t>
      </w:r>
      <w:r w:rsidR="00DF6C58">
        <w:rPr>
          <w:rFonts w:ascii="Times New Roman" w:hAnsi="Times New Roman"/>
          <w:sz w:val="24"/>
          <w:szCs w:val="24"/>
        </w:rPr>
        <w:t xml:space="preserve">includes </w:t>
      </w:r>
      <w:r w:rsidR="00960CA5">
        <w:rPr>
          <w:rFonts w:ascii="Times New Roman" w:hAnsi="Times New Roman"/>
          <w:sz w:val="24"/>
          <w:szCs w:val="24"/>
        </w:rPr>
        <w:t xml:space="preserve">such things as </w:t>
      </w:r>
      <w:r w:rsidR="005E70B3">
        <w:rPr>
          <w:rFonts w:ascii="Times New Roman" w:hAnsi="Times New Roman"/>
          <w:sz w:val="24"/>
          <w:szCs w:val="24"/>
        </w:rPr>
        <w:t xml:space="preserve">knowing </w:t>
      </w:r>
      <w:r w:rsidR="008A08EA">
        <w:rPr>
          <w:rFonts w:ascii="Times New Roman" w:hAnsi="Times New Roman"/>
          <w:sz w:val="24"/>
          <w:szCs w:val="24"/>
        </w:rPr>
        <w:t>the names of the components of a</w:t>
      </w:r>
      <w:r w:rsidR="00DF6C58">
        <w:rPr>
          <w:rFonts w:ascii="Times New Roman" w:hAnsi="Times New Roman"/>
          <w:sz w:val="24"/>
          <w:szCs w:val="24"/>
        </w:rPr>
        <w:t xml:space="preserve"> sentence </w:t>
      </w:r>
      <w:r w:rsidR="008A08EA">
        <w:rPr>
          <w:rFonts w:ascii="Times New Roman" w:hAnsi="Times New Roman"/>
          <w:sz w:val="24"/>
          <w:szCs w:val="24"/>
        </w:rPr>
        <w:t>(</w:t>
      </w:r>
      <w:r w:rsidR="00DF6C58">
        <w:rPr>
          <w:rFonts w:ascii="Times New Roman" w:hAnsi="Times New Roman"/>
          <w:sz w:val="24"/>
          <w:szCs w:val="24"/>
        </w:rPr>
        <w:t>e.g., subject and predicate), punctuation rules, and so on.  This kind if knowledge is characteristically developed by the decontextualized study of traditional school grammar, a practice that persists despite the unequivocal conclusion of research that it does not help students write better or more correctly</w:t>
      </w:r>
      <w:r w:rsidR="004C1B60">
        <w:rPr>
          <w:rFonts w:ascii="Times New Roman" w:hAnsi="Times New Roman"/>
          <w:sz w:val="24"/>
          <w:szCs w:val="24"/>
        </w:rPr>
        <w:t xml:space="preserve"> and may in fact, harm them, a point brought home by all three of the comprehensive reviews of composition studies done in the last 50 years </w:t>
      </w:r>
      <w:r w:rsidR="004C1B60" w:rsidRPr="004C1B60">
        <w:rPr>
          <w:rFonts w:ascii="Times New Roman" w:hAnsi="Times New Roman"/>
          <w:sz w:val="24"/>
          <w:szCs w:val="24"/>
        </w:rPr>
        <w:t>(Braddock, Lloyd</w:t>
      </w:r>
      <w:r w:rsidR="004C1B60" w:rsidRPr="004C1B60">
        <w:rPr>
          <w:rFonts w:ascii="Times New Roman" w:hAnsi="Times New Roman"/>
          <w:sz w:val="24"/>
          <w:szCs w:val="24"/>
        </w:rPr>
        <w:softHyphen/>
        <w:t xml:space="preserve">-Jones, and </w:t>
      </w:r>
      <w:proofErr w:type="spellStart"/>
      <w:r w:rsidR="004C1B60" w:rsidRPr="004C1B60">
        <w:rPr>
          <w:rFonts w:ascii="Times New Roman" w:hAnsi="Times New Roman"/>
          <w:sz w:val="24"/>
          <w:szCs w:val="24"/>
        </w:rPr>
        <w:t>Schoer</w:t>
      </w:r>
      <w:proofErr w:type="spellEnd"/>
      <w:r w:rsidR="004C1B60" w:rsidRPr="004C1B60">
        <w:rPr>
          <w:rFonts w:ascii="Times New Roman" w:hAnsi="Times New Roman"/>
          <w:sz w:val="24"/>
          <w:szCs w:val="24"/>
        </w:rPr>
        <w:t>, 1963; Hillocks, 1986a; Graham &amp; Perrine, 2007).</w:t>
      </w:r>
      <w:r w:rsidR="004C1B60">
        <w:t xml:space="preserve"> </w:t>
      </w:r>
      <w:r w:rsidR="005E70B3">
        <w:rPr>
          <w:rFonts w:ascii="Times New Roman" w:hAnsi="Times New Roman"/>
          <w:sz w:val="24"/>
          <w:szCs w:val="24"/>
        </w:rPr>
        <w:t xml:space="preserve">At </w:t>
      </w:r>
      <w:r w:rsidR="002E4125">
        <w:rPr>
          <w:rFonts w:ascii="Times New Roman" w:hAnsi="Times New Roman"/>
          <w:sz w:val="24"/>
          <w:szCs w:val="24"/>
        </w:rPr>
        <w:t xml:space="preserve">the </w:t>
      </w:r>
      <w:r w:rsidR="004C1B60">
        <w:rPr>
          <w:rFonts w:ascii="Times New Roman" w:hAnsi="Times New Roman"/>
          <w:sz w:val="24"/>
          <w:szCs w:val="24"/>
        </w:rPr>
        <w:t xml:space="preserve">whole-text </w:t>
      </w:r>
      <w:r w:rsidR="002E4125">
        <w:rPr>
          <w:rFonts w:ascii="Times New Roman" w:hAnsi="Times New Roman"/>
          <w:sz w:val="24"/>
          <w:szCs w:val="24"/>
        </w:rPr>
        <w:t xml:space="preserve">level </w:t>
      </w:r>
      <w:r w:rsidR="005E70B3">
        <w:rPr>
          <w:rFonts w:ascii="Times New Roman" w:hAnsi="Times New Roman"/>
          <w:sz w:val="24"/>
          <w:szCs w:val="24"/>
        </w:rPr>
        <w:t>it</w:t>
      </w:r>
      <w:r w:rsidR="004C1B60">
        <w:rPr>
          <w:rFonts w:ascii="Times New Roman" w:hAnsi="Times New Roman"/>
          <w:sz w:val="24"/>
          <w:szCs w:val="24"/>
        </w:rPr>
        <w:t xml:space="preserve"> means knowing such things as the required components of a particular assignment</w:t>
      </w:r>
      <w:r w:rsidR="00881D62">
        <w:rPr>
          <w:rFonts w:ascii="Times New Roman" w:hAnsi="Times New Roman"/>
          <w:sz w:val="24"/>
          <w:szCs w:val="24"/>
        </w:rPr>
        <w:t xml:space="preserve"> or the features of the genre one is writing</w:t>
      </w:r>
      <w:r w:rsidR="004C1B60">
        <w:rPr>
          <w:rFonts w:ascii="Times New Roman" w:hAnsi="Times New Roman"/>
          <w:sz w:val="24"/>
          <w:szCs w:val="24"/>
        </w:rPr>
        <w:t>.  This kind of knowledge is often addressed through the examination of models or the teaching of formulas that Hillocks (2002) critiques</w:t>
      </w:r>
      <w:r w:rsidR="00A0739B">
        <w:rPr>
          <w:rFonts w:ascii="Times New Roman" w:hAnsi="Times New Roman"/>
          <w:sz w:val="24"/>
          <w:szCs w:val="24"/>
        </w:rPr>
        <w:t>.</w:t>
      </w:r>
      <w:r w:rsidR="002E4125">
        <w:rPr>
          <w:rFonts w:ascii="Times New Roman" w:hAnsi="Times New Roman"/>
          <w:sz w:val="24"/>
          <w:szCs w:val="24"/>
        </w:rPr>
        <w:t xml:space="preserve"> </w:t>
      </w:r>
    </w:p>
    <w:p w:rsidR="002E4125" w:rsidRDefault="002E4125" w:rsidP="00643F33">
      <w:pPr>
        <w:pStyle w:val="PlainText"/>
        <w:spacing w:line="480" w:lineRule="auto"/>
        <w:rPr>
          <w:rFonts w:ascii="Times New Roman" w:hAnsi="Times New Roman"/>
          <w:sz w:val="24"/>
          <w:szCs w:val="24"/>
        </w:rPr>
      </w:pPr>
      <w:r>
        <w:rPr>
          <w:rFonts w:ascii="Times New Roman" w:hAnsi="Times New Roman"/>
          <w:sz w:val="24"/>
          <w:szCs w:val="24"/>
        </w:rPr>
        <w:tab/>
        <w:t xml:space="preserve">Declarative knowledge of substance means </w:t>
      </w:r>
      <w:r w:rsidR="00643F33">
        <w:rPr>
          <w:rFonts w:ascii="Times New Roman" w:hAnsi="Times New Roman"/>
          <w:sz w:val="24"/>
          <w:szCs w:val="24"/>
        </w:rPr>
        <w:t xml:space="preserve">having knowledge of the content </w:t>
      </w:r>
      <w:r>
        <w:rPr>
          <w:rFonts w:ascii="Times New Roman" w:hAnsi="Times New Roman"/>
          <w:sz w:val="24"/>
          <w:szCs w:val="24"/>
        </w:rPr>
        <w:t>that will be included in a</w:t>
      </w:r>
      <w:r w:rsidR="00643F33">
        <w:rPr>
          <w:rFonts w:ascii="Times New Roman" w:hAnsi="Times New Roman"/>
          <w:sz w:val="24"/>
          <w:szCs w:val="24"/>
        </w:rPr>
        <w:t xml:space="preserve"> piece or writing.  Declarative </w:t>
      </w:r>
      <w:r>
        <w:rPr>
          <w:rFonts w:ascii="Times New Roman" w:hAnsi="Times New Roman"/>
          <w:sz w:val="24"/>
          <w:szCs w:val="24"/>
        </w:rPr>
        <w:t>knowledge of substance</w:t>
      </w:r>
      <w:r w:rsidR="00643F33">
        <w:rPr>
          <w:rFonts w:ascii="Times New Roman" w:hAnsi="Times New Roman"/>
          <w:sz w:val="24"/>
          <w:szCs w:val="24"/>
        </w:rPr>
        <w:t xml:space="preserve"> is the focus of </w:t>
      </w:r>
      <w:r>
        <w:rPr>
          <w:rFonts w:ascii="Times New Roman" w:hAnsi="Times New Roman"/>
          <w:sz w:val="24"/>
          <w:szCs w:val="24"/>
        </w:rPr>
        <w:t xml:space="preserve">most literature-based curricula and virtually all of the writing instruction students tend to receive </w:t>
      </w:r>
      <w:ins w:id="18" w:author="Jeffrey Wilhelm" w:date="2012-06-18T20:38:00Z">
        <w:r w:rsidR="005B2624">
          <w:rPr>
            <w:rFonts w:ascii="Times New Roman" w:hAnsi="Times New Roman"/>
            <w:sz w:val="24"/>
            <w:szCs w:val="24"/>
          </w:rPr>
          <w:t xml:space="preserve">in </w:t>
        </w:r>
      </w:ins>
      <w:r w:rsidR="00643F33">
        <w:rPr>
          <w:rFonts w:ascii="Times New Roman" w:hAnsi="Times New Roman"/>
          <w:sz w:val="24"/>
          <w:szCs w:val="24"/>
        </w:rPr>
        <w:t xml:space="preserve">other </w:t>
      </w:r>
      <w:r>
        <w:rPr>
          <w:rFonts w:ascii="Times New Roman" w:hAnsi="Times New Roman"/>
          <w:sz w:val="24"/>
          <w:szCs w:val="24"/>
        </w:rPr>
        <w:t xml:space="preserve">disciplines.  The idea </w:t>
      </w:r>
      <w:r w:rsidR="00A0739B">
        <w:rPr>
          <w:rFonts w:ascii="Times New Roman" w:hAnsi="Times New Roman"/>
          <w:sz w:val="24"/>
          <w:szCs w:val="24"/>
        </w:rPr>
        <w:t xml:space="preserve">that informs this kind of teaching is that </w:t>
      </w:r>
      <w:r>
        <w:rPr>
          <w:rFonts w:ascii="Times New Roman" w:hAnsi="Times New Roman"/>
          <w:sz w:val="24"/>
          <w:szCs w:val="24"/>
        </w:rPr>
        <w:t xml:space="preserve">if students </w:t>
      </w:r>
      <w:r w:rsidR="00A0739B">
        <w:rPr>
          <w:rFonts w:ascii="Times New Roman" w:hAnsi="Times New Roman"/>
          <w:sz w:val="24"/>
          <w:szCs w:val="24"/>
        </w:rPr>
        <w:t xml:space="preserve">have a deep </w:t>
      </w:r>
      <w:r w:rsidR="00A0739B">
        <w:rPr>
          <w:rFonts w:ascii="Times New Roman" w:hAnsi="Times New Roman"/>
          <w:sz w:val="24"/>
          <w:szCs w:val="24"/>
        </w:rPr>
        <w:lastRenderedPageBreak/>
        <w:t xml:space="preserve">understanding of what they are writing about, be it </w:t>
      </w:r>
      <w:r>
        <w:rPr>
          <w:rFonts w:ascii="Times New Roman" w:hAnsi="Times New Roman"/>
          <w:sz w:val="24"/>
          <w:szCs w:val="24"/>
        </w:rPr>
        <w:t xml:space="preserve">the literary text </w:t>
      </w:r>
      <w:r w:rsidR="00A0739B">
        <w:rPr>
          <w:rFonts w:ascii="Times New Roman" w:hAnsi="Times New Roman"/>
          <w:sz w:val="24"/>
          <w:szCs w:val="24"/>
        </w:rPr>
        <w:t xml:space="preserve">they just read, </w:t>
      </w:r>
      <w:r>
        <w:rPr>
          <w:rFonts w:ascii="Times New Roman" w:hAnsi="Times New Roman"/>
          <w:sz w:val="24"/>
          <w:szCs w:val="24"/>
        </w:rPr>
        <w:t>the historical event they just studied</w:t>
      </w:r>
      <w:proofErr w:type="gramStart"/>
      <w:r w:rsidR="00A0739B">
        <w:rPr>
          <w:rFonts w:ascii="Times New Roman" w:hAnsi="Times New Roman"/>
          <w:sz w:val="24"/>
          <w:szCs w:val="24"/>
        </w:rPr>
        <w:t xml:space="preserve">,  </w:t>
      </w:r>
      <w:r>
        <w:rPr>
          <w:rFonts w:ascii="Times New Roman" w:hAnsi="Times New Roman"/>
          <w:sz w:val="24"/>
          <w:szCs w:val="24"/>
        </w:rPr>
        <w:t>the</w:t>
      </w:r>
      <w:proofErr w:type="gramEnd"/>
      <w:r>
        <w:rPr>
          <w:rFonts w:ascii="Times New Roman" w:hAnsi="Times New Roman"/>
          <w:sz w:val="24"/>
          <w:szCs w:val="24"/>
        </w:rPr>
        <w:t xml:space="preserve"> experiment they just performed</w:t>
      </w:r>
      <w:r w:rsidR="00A0739B">
        <w:rPr>
          <w:rFonts w:ascii="Times New Roman" w:hAnsi="Times New Roman"/>
          <w:sz w:val="24"/>
          <w:szCs w:val="24"/>
        </w:rPr>
        <w:t>,</w:t>
      </w:r>
      <w:r>
        <w:rPr>
          <w:rFonts w:ascii="Times New Roman" w:hAnsi="Times New Roman"/>
          <w:sz w:val="24"/>
          <w:szCs w:val="24"/>
        </w:rPr>
        <w:t xml:space="preserve"> or the problem they just solved, then they can write about </w:t>
      </w:r>
      <w:commentRangeStart w:id="19"/>
      <w:r>
        <w:rPr>
          <w:rFonts w:ascii="Times New Roman" w:hAnsi="Times New Roman"/>
          <w:sz w:val="24"/>
          <w:szCs w:val="24"/>
        </w:rPr>
        <w:t>it</w:t>
      </w:r>
      <w:commentRangeEnd w:id="19"/>
      <w:r w:rsidR="005B2624">
        <w:rPr>
          <w:rStyle w:val="CommentReference"/>
          <w:rFonts w:ascii="Times New Roman" w:hAnsi="Times New Roman"/>
          <w:vanish/>
        </w:rPr>
        <w:commentReference w:id="19"/>
      </w:r>
      <w:r>
        <w:rPr>
          <w:rFonts w:ascii="Times New Roman" w:hAnsi="Times New Roman"/>
          <w:sz w:val="24"/>
          <w:szCs w:val="24"/>
        </w:rPr>
        <w:t xml:space="preserve">.  </w:t>
      </w:r>
    </w:p>
    <w:p w:rsidR="00075C51" w:rsidRDefault="002E4125" w:rsidP="00033248">
      <w:pPr>
        <w:pStyle w:val="PlainText"/>
        <w:spacing w:line="480" w:lineRule="auto"/>
        <w:ind w:firstLine="720"/>
        <w:rPr>
          <w:rFonts w:ascii="Times New Roman" w:hAnsi="Times New Roman"/>
          <w:sz w:val="24"/>
          <w:szCs w:val="24"/>
        </w:rPr>
      </w:pPr>
      <w:r>
        <w:rPr>
          <w:rFonts w:ascii="Times New Roman" w:hAnsi="Times New Roman"/>
          <w:sz w:val="24"/>
          <w:szCs w:val="24"/>
        </w:rPr>
        <w:t>Procedural knowledge, on the other hand, is knowledge of how to put declarative knowledg</w:t>
      </w:r>
      <w:r w:rsidR="00075C51">
        <w:rPr>
          <w:rFonts w:ascii="Times New Roman" w:hAnsi="Times New Roman"/>
          <w:sz w:val="24"/>
          <w:szCs w:val="24"/>
        </w:rPr>
        <w:t>e into practice.  P</w:t>
      </w:r>
      <w:r>
        <w:rPr>
          <w:rFonts w:ascii="Times New Roman" w:hAnsi="Times New Roman"/>
          <w:sz w:val="24"/>
          <w:szCs w:val="24"/>
        </w:rPr>
        <w:t>rocedural knowledge of form on the sentence level means being able to produce complete and correct sentences</w:t>
      </w:r>
      <w:r w:rsidR="00075C51">
        <w:rPr>
          <w:rFonts w:ascii="Times New Roman" w:hAnsi="Times New Roman"/>
          <w:sz w:val="24"/>
          <w:szCs w:val="24"/>
        </w:rPr>
        <w:t xml:space="preserve"> o</w:t>
      </w:r>
      <w:r w:rsidR="00881D62">
        <w:rPr>
          <w:rFonts w:ascii="Times New Roman" w:hAnsi="Times New Roman"/>
          <w:sz w:val="24"/>
          <w:szCs w:val="24"/>
        </w:rPr>
        <w:t>f</w:t>
      </w:r>
      <w:r w:rsidR="00075C51">
        <w:rPr>
          <w:rFonts w:ascii="Times New Roman" w:hAnsi="Times New Roman"/>
          <w:sz w:val="24"/>
          <w:szCs w:val="24"/>
        </w:rPr>
        <w:t xml:space="preserve"> various sorts</w:t>
      </w:r>
      <w:r>
        <w:rPr>
          <w:rFonts w:ascii="Times New Roman" w:hAnsi="Times New Roman"/>
          <w:sz w:val="24"/>
          <w:szCs w:val="24"/>
        </w:rPr>
        <w:t xml:space="preserve">, being able to use parallel constructions for clarity and rhetorical appeal, and so on. Procedural knowledge of form at the </w:t>
      </w:r>
      <w:r w:rsidR="00075C51">
        <w:rPr>
          <w:rFonts w:ascii="Times New Roman" w:hAnsi="Times New Roman"/>
          <w:sz w:val="24"/>
          <w:szCs w:val="24"/>
        </w:rPr>
        <w:t xml:space="preserve">whole-text </w:t>
      </w:r>
      <w:r>
        <w:rPr>
          <w:rFonts w:ascii="Times New Roman" w:hAnsi="Times New Roman"/>
          <w:sz w:val="24"/>
          <w:szCs w:val="24"/>
        </w:rPr>
        <w:t xml:space="preserve">level </w:t>
      </w:r>
      <w:r w:rsidR="00643F33">
        <w:rPr>
          <w:rFonts w:ascii="Times New Roman" w:hAnsi="Times New Roman"/>
          <w:sz w:val="24"/>
          <w:szCs w:val="24"/>
        </w:rPr>
        <w:t xml:space="preserve">means being </w:t>
      </w:r>
      <w:r w:rsidR="00033248">
        <w:rPr>
          <w:rFonts w:ascii="Times New Roman" w:hAnsi="Times New Roman"/>
          <w:sz w:val="24"/>
          <w:szCs w:val="24"/>
        </w:rPr>
        <w:t xml:space="preserve">able to </w:t>
      </w:r>
      <w:r w:rsidR="00075C51">
        <w:rPr>
          <w:rFonts w:ascii="Times New Roman" w:hAnsi="Times New Roman"/>
          <w:sz w:val="24"/>
          <w:szCs w:val="24"/>
        </w:rPr>
        <w:t xml:space="preserve">produce the writing </w:t>
      </w:r>
      <w:del w:id="20" w:author="Jeffrey Wilhelm" w:date="2012-06-18T20:39:00Z">
        <w:r w:rsidR="00075C51" w:rsidDel="005B2624">
          <w:rPr>
            <w:rFonts w:ascii="Times New Roman" w:hAnsi="Times New Roman"/>
            <w:sz w:val="24"/>
            <w:szCs w:val="24"/>
          </w:rPr>
          <w:delText xml:space="preserve">a </w:delText>
        </w:r>
      </w:del>
      <w:r w:rsidR="005B16B8">
        <w:rPr>
          <w:rFonts w:ascii="Times New Roman" w:hAnsi="Times New Roman"/>
          <w:sz w:val="24"/>
          <w:szCs w:val="24"/>
        </w:rPr>
        <w:t>called</w:t>
      </w:r>
      <w:r w:rsidR="00075C51">
        <w:rPr>
          <w:rFonts w:ascii="Times New Roman" w:hAnsi="Times New Roman"/>
          <w:sz w:val="24"/>
          <w:szCs w:val="24"/>
        </w:rPr>
        <w:t xml:space="preserve"> for</w:t>
      </w:r>
      <w:r w:rsidR="005B16B8">
        <w:rPr>
          <w:rFonts w:ascii="Times New Roman" w:hAnsi="Times New Roman"/>
          <w:sz w:val="24"/>
          <w:szCs w:val="24"/>
        </w:rPr>
        <w:t xml:space="preserve"> by a particular kind of </w:t>
      </w:r>
      <w:del w:id="21" w:author="Jeffrey Wilhelm" w:date="2012-06-18T20:40:00Z">
        <w:r w:rsidR="005B16B8" w:rsidDel="005B2624">
          <w:rPr>
            <w:rFonts w:ascii="Times New Roman" w:hAnsi="Times New Roman"/>
            <w:sz w:val="24"/>
            <w:szCs w:val="24"/>
          </w:rPr>
          <w:delText xml:space="preserve">writing </w:delText>
        </w:r>
      </w:del>
      <w:ins w:id="22" w:author="Jeffrey Wilhelm" w:date="2012-06-18T20:40:00Z">
        <w:r w:rsidR="005B2624">
          <w:rPr>
            <w:rFonts w:ascii="Times New Roman" w:hAnsi="Times New Roman"/>
            <w:sz w:val="24"/>
            <w:szCs w:val="24"/>
          </w:rPr>
          <w:t xml:space="preserve">text structure </w:t>
        </w:r>
      </w:ins>
      <w:r w:rsidR="005B16B8">
        <w:rPr>
          <w:rFonts w:ascii="Times New Roman" w:hAnsi="Times New Roman"/>
          <w:sz w:val="24"/>
          <w:szCs w:val="24"/>
        </w:rPr>
        <w:t>(or particular writing formula)</w:t>
      </w:r>
      <w:r w:rsidR="00075C51">
        <w:rPr>
          <w:rFonts w:ascii="Times New Roman" w:hAnsi="Times New Roman"/>
          <w:sz w:val="24"/>
          <w:szCs w:val="24"/>
        </w:rPr>
        <w:t xml:space="preserve">, for example, an attention-getting sentence at the beginning of an </w:t>
      </w:r>
      <w:r w:rsidR="005B16B8">
        <w:rPr>
          <w:rFonts w:ascii="Times New Roman" w:hAnsi="Times New Roman"/>
          <w:sz w:val="24"/>
          <w:szCs w:val="24"/>
        </w:rPr>
        <w:t>introduction</w:t>
      </w:r>
      <w:r w:rsidR="00075C51">
        <w:rPr>
          <w:rFonts w:ascii="Times New Roman" w:hAnsi="Times New Roman"/>
          <w:sz w:val="24"/>
          <w:szCs w:val="24"/>
        </w:rPr>
        <w:t>.</w:t>
      </w:r>
    </w:p>
    <w:p w:rsidR="00203331" w:rsidRDefault="00075C51" w:rsidP="00033248">
      <w:pPr>
        <w:pStyle w:val="PlainText"/>
        <w:spacing w:line="480" w:lineRule="auto"/>
        <w:ind w:firstLine="720"/>
        <w:rPr>
          <w:rFonts w:ascii="Times New Roman" w:hAnsi="Times New Roman"/>
          <w:sz w:val="24"/>
          <w:szCs w:val="24"/>
        </w:rPr>
      </w:pPr>
      <w:r>
        <w:rPr>
          <w:rFonts w:ascii="Times New Roman" w:hAnsi="Times New Roman"/>
          <w:sz w:val="24"/>
          <w:szCs w:val="24"/>
        </w:rPr>
        <w:t xml:space="preserve"> </w:t>
      </w:r>
      <w:r w:rsidR="002E4125">
        <w:rPr>
          <w:rFonts w:ascii="Times New Roman" w:hAnsi="Times New Roman"/>
          <w:sz w:val="24"/>
          <w:szCs w:val="24"/>
        </w:rPr>
        <w:t xml:space="preserve">Procedural knowledge of substance means knowing how to </w:t>
      </w:r>
      <w:r w:rsidR="00033248">
        <w:rPr>
          <w:rFonts w:ascii="Times New Roman" w:hAnsi="Times New Roman"/>
          <w:sz w:val="24"/>
          <w:szCs w:val="24"/>
        </w:rPr>
        <w:t xml:space="preserve">get the stuff about which one is going to write.  </w:t>
      </w:r>
      <w:r>
        <w:rPr>
          <w:rFonts w:ascii="Times New Roman" w:hAnsi="Times New Roman"/>
          <w:sz w:val="24"/>
          <w:szCs w:val="24"/>
        </w:rPr>
        <w:t xml:space="preserve">It </w:t>
      </w:r>
      <w:r w:rsidR="00203331">
        <w:rPr>
          <w:rFonts w:ascii="Times New Roman" w:hAnsi="Times New Roman"/>
          <w:sz w:val="24"/>
          <w:szCs w:val="24"/>
        </w:rPr>
        <w:t xml:space="preserve">includes such things as being </w:t>
      </w:r>
      <w:ins w:id="23" w:author="Jeffrey Wilhelm" w:date="2012-06-18T20:40:00Z">
        <w:r w:rsidR="005B2624">
          <w:rPr>
            <w:rFonts w:ascii="Times New Roman" w:hAnsi="Times New Roman"/>
            <w:sz w:val="24"/>
            <w:szCs w:val="24"/>
          </w:rPr>
          <w:t xml:space="preserve">able to generate data through interviews, or </w:t>
        </w:r>
      </w:ins>
      <w:r>
        <w:rPr>
          <w:rFonts w:ascii="Times New Roman" w:hAnsi="Times New Roman"/>
          <w:sz w:val="24"/>
          <w:szCs w:val="24"/>
        </w:rPr>
        <w:t xml:space="preserve">to use a </w:t>
      </w:r>
      <w:proofErr w:type="gramStart"/>
      <w:r>
        <w:rPr>
          <w:rFonts w:ascii="Times New Roman" w:hAnsi="Times New Roman"/>
          <w:sz w:val="24"/>
          <w:szCs w:val="24"/>
        </w:rPr>
        <w:t>data base</w:t>
      </w:r>
      <w:proofErr w:type="gramEnd"/>
      <w:r>
        <w:rPr>
          <w:rFonts w:ascii="Times New Roman" w:hAnsi="Times New Roman"/>
          <w:sz w:val="24"/>
          <w:szCs w:val="24"/>
        </w:rPr>
        <w:t xml:space="preserve"> to identify</w:t>
      </w:r>
      <w:r w:rsidR="00203331">
        <w:rPr>
          <w:rFonts w:ascii="Times New Roman" w:hAnsi="Times New Roman"/>
          <w:sz w:val="24"/>
          <w:szCs w:val="24"/>
        </w:rPr>
        <w:t xml:space="preserve"> authoritative sources to use in crafting a public policy argument and then being able to select the most c</w:t>
      </w:r>
      <w:r w:rsidR="005D6F68">
        <w:rPr>
          <w:rFonts w:ascii="Times New Roman" w:hAnsi="Times New Roman"/>
          <w:sz w:val="24"/>
          <w:szCs w:val="24"/>
        </w:rPr>
        <w:t>ompelling evidence from</w:t>
      </w:r>
      <w:r w:rsidR="00203331">
        <w:rPr>
          <w:rFonts w:ascii="Times New Roman" w:hAnsi="Times New Roman"/>
          <w:sz w:val="24"/>
          <w:szCs w:val="24"/>
        </w:rPr>
        <w:t xml:space="preserve"> those sources.</w:t>
      </w:r>
    </w:p>
    <w:p w:rsidR="002E4125" w:rsidRDefault="005D6F68" w:rsidP="00803381">
      <w:pPr>
        <w:pStyle w:val="PlainText"/>
        <w:spacing w:line="480" w:lineRule="auto"/>
        <w:ind w:firstLine="720"/>
        <w:rPr>
          <w:rFonts w:ascii="Times New Roman" w:hAnsi="Times New Roman"/>
          <w:sz w:val="24"/>
          <w:szCs w:val="24"/>
        </w:rPr>
      </w:pPr>
      <w:r>
        <w:rPr>
          <w:rFonts w:ascii="Times New Roman" w:hAnsi="Times New Roman"/>
          <w:sz w:val="24"/>
          <w:szCs w:val="24"/>
        </w:rPr>
        <w:t>As we’ve noted, c</w:t>
      </w:r>
      <w:r w:rsidR="00203331">
        <w:rPr>
          <w:rFonts w:ascii="Times New Roman" w:hAnsi="Times New Roman"/>
          <w:sz w:val="24"/>
          <w:szCs w:val="24"/>
        </w:rPr>
        <w:t>ommon pra</w:t>
      </w:r>
      <w:r w:rsidR="005B16B8">
        <w:rPr>
          <w:rFonts w:ascii="Times New Roman" w:hAnsi="Times New Roman"/>
          <w:sz w:val="24"/>
          <w:szCs w:val="24"/>
        </w:rPr>
        <w:t xml:space="preserve">ctice in schools emphasizes </w:t>
      </w:r>
      <w:r w:rsidR="00203331">
        <w:rPr>
          <w:rFonts w:ascii="Times New Roman" w:hAnsi="Times New Roman"/>
          <w:sz w:val="24"/>
          <w:szCs w:val="24"/>
        </w:rPr>
        <w:t xml:space="preserve">developing declarative knowledge.  But the </w:t>
      </w:r>
      <w:r w:rsidR="005B16B8">
        <w:rPr>
          <w:rFonts w:ascii="Times New Roman" w:hAnsi="Times New Roman"/>
          <w:sz w:val="24"/>
          <w:szCs w:val="24"/>
        </w:rPr>
        <w:t xml:space="preserve">CCSS </w:t>
      </w:r>
      <w:r w:rsidR="00203331">
        <w:rPr>
          <w:rFonts w:ascii="Times New Roman" w:hAnsi="Times New Roman"/>
          <w:sz w:val="24"/>
          <w:szCs w:val="24"/>
        </w:rPr>
        <w:t>emphasize procedural knowledge</w:t>
      </w:r>
      <w:ins w:id="24" w:author="Jeffrey Wilhelm" w:date="2012-06-18T20:41:00Z">
        <w:r w:rsidR="005B2624">
          <w:rPr>
            <w:rFonts w:ascii="Times New Roman" w:hAnsi="Times New Roman"/>
            <w:sz w:val="24"/>
            <w:szCs w:val="24"/>
          </w:rPr>
          <w:t xml:space="preserve">  (and so does current cognitive science)</w:t>
        </w:r>
      </w:ins>
      <w:r w:rsidR="00203331">
        <w:rPr>
          <w:rFonts w:ascii="Times New Roman" w:hAnsi="Times New Roman"/>
          <w:sz w:val="24"/>
          <w:szCs w:val="24"/>
        </w:rPr>
        <w:t xml:space="preserve">. Take a look at the verbs that introduce the anchor standards for writing:  write, write, write, produce, develop, use, conduct, gather, draw, </w:t>
      </w:r>
      <w:proofErr w:type="gramStart"/>
      <w:r w:rsidR="00203331">
        <w:rPr>
          <w:rFonts w:ascii="Times New Roman" w:hAnsi="Times New Roman"/>
          <w:sz w:val="24"/>
          <w:szCs w:val="24"/>
        </w:rPr>
        <w:t>write</w:t>
      </w:r>
      <w:proofErr w:type="gramEnd"/>
      <w:r w:rsidR="00203331">
        <w:rPr>
          <w:rFonts w:ascii="Times New Roman" w:hAnsi="Times New Roman"/>
          <w:sz w:val="24"/>
          <w:szCs w:val="24"/>
        </w:rPr>
        <w:t xml:space="preserve">.  If the CCSS emphasized declarative knowledge, the anchor standards would instead be introduced with verbs like recognize, identify, and define.  </w:t>
      </w:r>
    </w:p>
    <w:p w:rsidR="00803381" w:rsidRPr="0077207E" w:rsidRDefault="005B2624" w:rsidP="00803381">
      <w:pPr>
        <w:pStyle w:val="PlainText"/>
        <w:spacing w:line="480" w:lineRule="auto"/>
        <w:ind w:firstLine="720"/>
        <w:rPr>
          <w:rFonts w:ascii="Times New Roman" w:hAnsi="Times New Roman"/>
          <w:sz w:val="24"/>
          <w:szCs w:val="24"/>
        </w:rPr>
      </w:pPr>
      <w:ins w:id="25" w:author="Jeffrey Wilhelm" w:date="2012-06-18T20:41:00Z">
        <w:r>
          <w:rPr>
            <w:rFonts w:ascii="Times New Roman" w:hAnsi="Times New Roman"/>
            <w:sz w:val="24"/>
            <w:szCs w:val="24"/>
          </w:rPr>
          <w:t xml:space="preserve">It’s clear that traditional approaches fail to develop expert writers, and </w:t>
        </w:r>
      </w:ins>
      <w:ins w:id="26" w:author="Jeffrey Wilhelm" w:date="2012-06-18T20:42:00Z">
        <w:r>
          <w:rPr>
            <w:rFonts w:ascii="Times New Roman" w:hAnsi="Times New Roman"/>
            <w:sz w:val="24"/>
            <w:szCs w:val="24"/>
          </w:rPr>
          <w:t>that</w:t>
        </w:r>
      </w:ins>
      <w:ins w:id="27" w:author="Jeffrey Wilhelm" w:date="2012-06-18T20:41:00Z">
        <w:r>
          <w:rPr>
            <w:rFonts w:ascii="Times New Roman" w:hAnsi="Times New Roman"/>
            <w:sz w:val="24"/>
            <w:szCs w:val="24"/>
          </w:rPr>
          <w:t xml:space="preserve"> </w:t>
        </w:r>
      </w:ins>
      <w:ins w:id="28" w:author="Jeffrey Wilhelm" w:date="2012-06-18T20:42:00Z">
        <w:r>
          <w:rPr>
            <w:rFonts w:ascii="Times New Roman" w:hAnsi="Times New Roman"/>
            <w:sz w:val="24"/>
            <w:szCs w:val="24"/>
          </w:rPr>
          <w:t xml:space="preserve">these approaches will also fall short of preparing students for success on the CCSS.  </w:t>
        </w:r>
      </w:ins>
      <w:r w:rsidR="00803381">
        <w:rPr>
          <w:rFonts w:ascii="Times New Roman" w:hAnsi="Times New Roman"/>
          <w:sz w:val="24"/>
          <w:szCs w:val="24"/>
        </w:rPr>
        <w:t>So what to do?  Our answer is that teachers and schools need to focus on the five</w:t>
      </w:r>
      <w:r w:rsidR="005B16B8">
        <w:rPr>
          <w:rFonts w:ascii="Times New Roman" w:hAnsi="Times New Roman"/>
          <w:sz w:val="24"/>
          <w:szCs w:val="24"/>
        </w:rPr>
        <w:t xml:space="preserve"> </w:t>
      </w:r>
      <w:r w:rsidR="00803381">
        <w:rPr>
          <w:rFonts w:ascii="Times New Roman" w:hAnsi="Times New Roman"/>
          <w:sz w:val="24"/>
          <w:szCs w:val="24"/>
        </w:rPr>
        <w:t>kinds of composing.</w:t>
      </w:r>
    </w:p>
    <w:p w:rsidR="002E4125" w:rsidRPr="00803381" w:rsidRDefault="00803381" w:rsidP="00803381">
      <w:pPr>
        <w:pStyle w:val="PlainText"/>
        <w:spacing w:line="480" w:lineRule="auto"/>
        <w:jc w:val="center"/>
        <w:rPr>
          <w:rFonts w:ascii="Times New Roman" w:hAnsi="Times New Roman"/>
          <w:sz w:val="24"/>
          <w:szCs w:val="24"/>
        </w:rPr>
      </w:pPr>
      <w:r w:rsidRPr="00803381">
        <w:rPr>
          <w:rFonts w:ascii="Times New Roman" w:hAnsi="Times New Roman"/>
          <w:sz w:val="24"/>
          <w:szCs w:val="24"/>
        </w:rPr>
        <w:lastRenderedPageBreak/>
        <w:t xml:space="preserve">The </w:t>
      </w:r>
      <w:r w:rsidR="002E4125" w:rsidRPr="00803381">
        <w:rPr>
          <w:rFonts w:ascii="Times New Roman" w:hAnsi="Times New Roman"/>
          <w:sz w:val="24"/>
          <w:szCs w:val="24"/>
        </w:rPr>
        <w:t>Five Kinds of Composing</w:t>
      </w:r>
    </w:p>
    <w:p w:rsidR="002E4125" w:rsidRPr="000E3148" w:rsidRDefault="002E4125" w:rsidP="00803381">
      <w:pPr>
        <w:pStyle w:val="PlainText"/>
        <w:spacing w:line="480" w:lineRule="auto"/>
        <w:rPr>
          <w:rFonts w:ascii="Times New Roman" w:hAnsi="Times New Roman"/>
          <w:sz w:val="24"/>
          <w:szCs w:val="24"/>
        </w:rPr>
      </w:pPr>
      <w:r>
        <w:rPr>
          <w:rFonts w:ascii="Times New Roman" w:hAnsi="Times New Roman"/>
          <w:b/>
          <w:sz w:val="24"/>
          <w:szCs w:val="24"/>
        </w:rPr>
        <w:tab/>
      </w:r>
      <w:r w:rsidR="005B16B8">
        <w:rPr>
          <w:rFonts w:ascii="Times New Roman" w:hAnsi="Times New Roman"/>
          <w:sz w:val="24"/>
          <w:szCs w:val="24"/>
        </w:rPr>
        <w:t>In our experience, most of the composing the students are asked to do in school is responding to a particular wr</w:t>
      </w:r>
      <w:r w:rsidR="005D6F68">
        <w:rPr>
          <w:rFonts w:ascii="Times New Roman" w:hAnsi="Times New Roman"/>
          <w:sz w:val="24"/>
          <w:szCs w:val="24"/>
        </w:rPr>
        <w:t xml:space="preserve">iting prompt.  In contrast, we believe that </w:t>
      </w:r>
      <w:r w:rsidR="00803381">
        <w:rPr>
          <w:rFonts w:ascii="Times New Roman" w:hAnsi="Times New Roman"/>
          <w:sz w:val="24"/>
          <w:szCs w:val="24"/>
        </w:rPr>
        <w:t>the five kinds of knowledge can best be developed through engagement in five kinds of composing:  composing to practice, composing to plan, first-draft composing, final-draft composing, and composing to transfer</w:t>
      </w:r>
      <w:ins w:id="29" w:author="Jeffrey Wilhelm" w:date="2012-06-18T20:42:00Z">
        <w:r w:rsidR="005B2624">
          <w:rPr>
            <w:rFonts w:ascii="Times New Roman" w:hAnsi="Times New Roman"/>
            <w:sz w:val="24"/>
            <w:szCs w:val="24"/>
          </w:rPr>
          <w:t xml:space="preserve"> – the kinds of composing expert writers engage in</w:t>
        </w:r>
      </w:ins>
      <w:r w:rsidR="00803381">
        <w:rPr>
          <w:rFonts w:ascii="Times New Roman" w:hAnsi="Times New Roman"/>
          <w:sz w:val="24"/>
          <w:szCs w:val="24"/>
        </w:rPr>
        <w:t>.</w:t>
      </w:r>
    </w:p>
    <w:p w:rsidR="00EE4B44" w:rsidRDefault="002E4125" w:rsidP="00EE4B44">
      <w:pPr>
        <w:pStyle w:val="PlainText"/>
        <w:spacing w:line="480" w:lineRule="auto"/>
        <w:ind w:firstLine="720"/>
        <w:rPr>
          <w:rFonts w:ascii="Times New Roman" w:hAnsi="Times New Roman"/>
          <w:sz w:val="24"/>
          <w:szCs w:val="24"/>
        </w:rPr>
      </w:pPr>
      <w:r>
        <w:rPr>
          <w:rFonts w:ascii="Times New Roman" w:hAnsi="Times New Roman"/>
          <w:sz w:val="24"/>
          <w:szCs w:val="24"/>
        </w:rPr>
        <w:t>Perhaps the most significant difference between our instructional emphasis here and that which typifies the teaching of writing in schools is our emphasis on composing to practice</w:t>
      </w:r>
      <w:r w:rsidR="00EE4B44">
        <w:rPr>
          <w:rFonts w:ascii="Times New Roman" w:hAnsi="Times New Roman"/>
          <w:sz w:val="24"/>
          <w:szCs w:val="24"/>
        </w:rPr>
        <w:t>.  In our experience, m</w:t>
      </w:r>
      <w:r>
        <w:rPr>
          <w:rFonts w:ascii="Times New Roman" w:hAnsi="Times New Roman"/>
          <w:sz w:val="24"/>
          <w:szCs w:val="24"/>
        </w:rPr>
        <w:t>ost composition instruction, at least in classrooms that aren’t writing workshops, begins with an assignment.  As we noted above, the instruction that follows characteristically seeks to develop declarative knowledge of form (through the assignment itself or a rubric, the study of models, or the study of traditional school grammar) or declarative knowledge of substance (through the reading and discussion of a text</w:t>
      </w:r>
      <w:r w:rsidR="00EE4B44">
        <w:rPr>
          <w:rFonts w:ascii="Times New Roman" w:hAnsi="Times New Roman"/>
          <w:sz w:val="24"/>
          <w:szCs w:val="24"/>
        </w:rPr>
        <w:t xml:space="preserve">).  </w:t>
      </w:r>
    </w:p>
    <w:p w:rsidR="002E4125" w:rsidRPr="00B11422" w:rsidRDefault="00EE4B44" w:rsidP="00EE4B44">
      <w:pPr>
        <w:pStyle w:val="PlainText"/>
        <w:spacing w:line="480" w:lineRule="auto"/>
        <w:ind w:firstLine="720"/>
        <w:rPr>
          <w:rFonts w:ascii="Times New Roman" w:hAnsi="Times New Roman"/>
          <w:sz w:val="24"/>
          <w:szCs w:val="24"/>
        </w:rPr>
      </w:pPr>
      <w:r>
        <w:rPr>
          <w:rFonts w:ascii="Times New Roman" w:hAnsi="Times New Roman"/>
          <w:sz w:val="24"/>
          <w:szCs w:val="24"/>
        </w:rPr>
        <w:t>We advocate instead that instruction should begin by giving</w:t>
      </w:r>
      <w:r w:rsidR="002E4125">
        <w:rPr>
          <w:rFonts w:ascii="Times New Roman" w:hAnsi="Times New Roman"/>
          <w:sz w:val="24"/>
          <w:szCs w:val="24"/>
        </w:rPr>
        <w:t xml:space="preserve"> students extended practice in miniature so that they can develop the procedural knowledge they will need.  </w:t>
      </w:r>
      <w:r>
        <w:rPr>
          <w:rFonts w:ascii="Times New Roman" w:hAnsi="Times New Roman"/>
          <w:sz w:val="24"/>
          <w:szCs w:val="24"/>
        </w:rPr>
        <w:t>Writ</w:t>
      </w:r>
      <w:r w:rsidR="00130E11">
        <w:rPr>
          <w:rFonts w:ascii="Times New Roman" w:hAnsi="Times New Roman"/>
          <w:sz w:val="24"/>
          <w:szCs w:val="24"/>
        </w:rPr>
        <w:t>ing, we think, i</w:t>
      </w:r>
      <w:r w:rsidR="002E4125">
        <w:rPr>
          <w:rFonts w:ascii="Times New Roman" w:hAnsi="Times New Roman"/>
          <w:sz w:val="24"/>
          <w:szCs w:val="24"/>
        </w:rPr>
        <w:t xml:space="preserve">s similar to </w:t>
      </w:r>
      <w:r w:rsidR="002E4125" w:rsidRPr="00B11422">
        <w:rPr>
          <w:rFonts w:ascii="Times New Roman" w:hAnsi="Times New Roman"/>
          <w:sz w:val="24"/>
          <w:szCs w:val="24"/>
        </w:rPr>
        <w:t>most other human activities</w:t>
      </w:r>
      <w:r w:rsidR="002E4125">
        <w:rPr>
          <w:rFonts w:ascii="Times New Roman" w:hAnsi="Times New Roman"/>
          <w:sz w:val="24"/>
          <w:szCs w:val="24"/>
        </w:rPr>
        <w:t>.  If you’re going become expert at it</w:t>
      </w:r>
      <w:r w:rsidR="002E4125" w:rsidRPr="00B11422">
        <w:rPr>
          <w:rFonts w:ascii="Times New Roman" w:hAnsi="Times New Roman"/>
          <w:sz w:val="24"/>
          <w:szCs w:val="24"/>
        </w:rPr>
        <w:t>,</w:t>
      </w:r>
      <w:r w:rsidR="002E4125">
        <w:rPr>
          <w:rFonts w:ascii="Times New Roman" w:hAnsi="Times New Roman"/>
          <w:sz w:val="24"/>
          <w:szCs w:val="24"/>
        </w:rPr>
        <w:t xml:space="preserve"> you need to practice.  </w:t>
      </w:r>
      <w:r w:rsidR="002E4125" w:rsidRPr="00B11422">
        <w:rPr>
          <w:rFonts w:ascii="Times New Roman" w:hAnsi="Times New Roman"/>
          <w:sz w:val="24"/>
          <w:szCs w:val="24"/>
        </w:rPr>
        <w:t xml:space="preserve"> </w:t>
      </w:r>
      <w:r w:rsidR="002E4125" w:rsidRPr="00B11422">
        <w:rPr>
          <w:rFonts w:ascii="Times New Roman" w:hAnsi="Times New Roman"/>
          <w:i/>
          <w:sz w:val="24"/>
          <w:szCs w:val="24"/>
        </w:rPr>
        <w:t xml:space="preserve">The New York Times Magazine </w:t>
      </w:r>
      <w:r w:rsidR="000E6963" w:rsidRPr="000E6963">
        <w:rPr>
          <w:rFonts w:ascii="Times New Roman" w:hAnsi="Times New Roman"/>
          <w:sz w:val="24"/>
          <w:szCs w:val="24"/>
        </w:rPr>
        <w:t>(</w:t>
      </w:r>
      <w:proofErr w:type="spellStart"/>
      <w:r w:rsidR="000E6963" w:rsidRPr="000E6963">
        <w:rPr>
          <w:rFonts w:ascii="Times New Roman" w:hAnsi="Times New Roman"/>
          <w:sz w:val="24"/>
          <w:szCs w:val="24"/>
        </w:rPr>
        <w:t>Dubner</w:t>
      </w:r>
      <w:proofErr w:type="spellEnd"/>
      <w:r w:rsidR="000E6963" w:rsidRPr="000E6963">
        <w:rPr>
          <w:rFonts w:ascii="Times New Roman" w:hAnsi="Times New Roman"/>
          <w:sz w:val="24"/>
          <w:szCs w:val="24"/>
        </w:rPr>
        <w:t xml:space="preserve"> &amp; Levitt, 2006)</w:t>
      </w:r>
      <w:r w:rsidR="000E6963">
        <w:rPr>
          <w:rFonts w:ascii="Times New Roman" w:hAnsi="Times New Roman"/>
          <w:i/>
          <w:sz w:val="24"/>
          <w:szCs w:val="24"/>
        </w:rPr>
        <w:t xml:space="preserve"> </w:t>
      </w:r>
      <w:r w:rsidR="002E4125" w:rsidRPr="00B11422">
        <w:rPr>
          <w:rFonts w:ascii="Times New Roman" w:hAnsi="Times New Roman"/>
          <w:sz w:val="24"/>
          <w:szCs w:val="24"/>
        </w:rPr>
        <w:t>reported that studies</w:t>
      </w:r>
      <w:r w:rsidR="002E4125">
        <w:rPr>
          <w:rFonts w:ascii="Times New Roman" w:hAnsi="Times New Roman"/>
          <w:sz w:val="24"/>
          <w:szCs w:val="24"/>
        </w:rPr>
        <w:t xml:space="preserve"> of expertise</w:t>
      </w:r>
      <w:r w:rsidR="002E4125" w:rsidRPr="00B11422">
        <w:rPr>
          <w:rFonts w:ascii="Times New Roman" w:hAnsi="Times New Roman"/>
          <w:sz w:val="24"/>
          <w:szCs w:val="24"/>
        </w:rPr>
        <w:t>, which include investigations of such different activities as  “soccer, golf, surgery, piano playing, Scrabble, writing, chess, software design, stock picking and darts” (par. 7) make</w:t>
      </w:r>
    </w:p>
    <w:p w:rsidR="002E4125" w:rsidRDefault="002E4125" w:rsidP="002E4125">
      <w:pPr>
        <w:pStyle w:val="PlainText"/>
        <w:spacing w:line="480" w:lineRule="auto"/>
        <w:ind w:left="720"/>
        <w:rPr>
          <w:rFonts w:ascii="Times New Roman" w:hAnsi="Times New Roman"/>
          <w:sz w:val="24"/>
          <w:szCs w:val="24"/>
        </w:rPr>
      </w:pPr>
      <w:proofErr w:type="gramStart"/>
      <w:r w:rsidRPr="00B11422">
        <w:rPr>
          <w:rFonts w:ascii="Times New Roman" w:hAnsi="Times New Roman"/>
          <w:sz w:val="24"/>
          <w:szCs w:val="24"/>
        </w:rPr>
        <w:t>a</w:t>
      </w:r>
      <w:proofErr w:type="gramEnd"/>
      <w:r w:rsidRPr="00B11422">
        <w:rPr>
          <w:rFonts w:ascii="Times New Roman" w:hAnsi="Times New Roman"/>
          <w:sz w:val="24"/>
          <w:szCs w:val="24"/>
        </w:rPr>
        <w:t xml:space="preserve"> rather startling assertion: the trait we commonly call talent is highly overrated. Or, put another way, expert performers — whether in memory or surgery, ballet or computer programming — are nearly always made, not born. And yes, practice does make perfect. (par. 8)</w:t>
      </w:r>
    </w:p>
    <w:p w:rsidR="00F77460" w:rsidRDefault="00130E11" w:rsidP="00F77460">
      <w:pPr>
        <w:pStyle w:val="PlainText"/>
        <w:spacing w:line="480" w:lineRule="auto"/>
        <w:ind w:firstLine="720"/>
        <w:rPr>
          <w:rFonts w:ascii="Times New Roman" w:hAnsi="Times New Roman"/>
          <w:sz w:val="24"/>
          <w:szCs w:val="24"/>
        </w:rPr>
      </w:pPr>
      <w:r w:rsidRPr="00130E11">
        <w:rPr>
          <w:rFonts w:ascii="Times New Roman" w:hAnsi="Times New Roman"/>
          <w:sz w:val="24"/>
          <w:szCs w:val="24"/>
        </w:rPr>
        <w:lastRenderedPageBreak/>
        <w:t>So, for example, in helping students meet the first anchor writing standard (Write arguments to support claims in an analysis of substantive topics or texts, using valid reasoning and relevant and sufficient evidence)</w:t>
      </w:r>
      <w:r>
        <w:rPr>
          <w:rFonts w:ascii="Times New Roman" w:hAnsi="Times New Roman"/>
          <w:sz w:val="24"/>
          <w:szCs w:val="24"/>
        </w:rPr>
        <w:t xml:space="preserve">, we think that teachers need to give students lots and lots of practice in developing claims that are both defensible and controversial, in finding evidence that the audience for which they are writing would at least provisionally accept, in articulating the </w:t>
      </w:r>
      <w:r w:rsidR="00F77460">
        <w:rPr>
          <w:rFonts w:ascii="Times New Roman" w:hAnsi="Times New Roman"/>
          <w:sz w:val="24"/>
          <w:szCs w:val="24"/>
        </w:rPr>
        <w:t xml:space="preserve">general </w:t>
      </w:r>
      <w:r>
        <w:rPr>
          <w:rFonts w:ascii="Times New Roman" w:hAnsi="Times New Roman"/>
          <w:sz w:val="24"/>
          <w:szCs w:val="24"/>
        </w:rPr>
        <w:t>principles</w:t>
      </w:r>
      <w:r w:rsidR="00F77460">
        <w:rPr>
          <w:rFonts w:ascii="Times New Roman" w:hAnsi="Times New Roman"/>
          <w:sz w:val="24"/>
          <w:szCs w:val="24"/>
        </w:rPr>
        <w:t xml:space="preserve"> that connect the evidence and the claim, and in anticipating and responding to objections their audience is likely to offer.</w:t>
      </w:r>
    </w:p>
    <w:p w:rsidR="002E4125" w:rsidRPr="00246B29" w:rsidRDefault="00F77460" w:rsidP="00F77460">
      <w:pPr>
        <w:pStyle w:val="PlainText"/>
        <w:spacing w:line="480" w:lineRule="auto"/>
        <w:ind w:firstLine="720"/>
        <w:rPr>
          <w:rFonts w:ascii="Times New Roman" w:hAnsi="Times New Roman"/>
          <w:sz w:val="24"/>
          <w:szCs w:val="24"/>
        </w:rPr>
      </w:pPr>
      <w:r>
        <w:rPr>
          <w:rFonts w:ascii="Times New Roman" w:hAnsi="Times New Roman"/>
          <w:sz w:val="24"/>
          <w:szCs w:val="24"/>
        </w:rPr>
        <w:t>A second kind of composing is composing to plan.  In many schools, composing to plan is done through brainstorming.</w:t>
      </w:r>
      <w:r w:rsidR="002E4125">
        <w:rPr>
          <w:rFonts w:ascii="Times New Roman" w:hAnsi="Times New Roman"/>
          <w:sz w:val="24"/>
          <w:szCs w:val="24"/>
        </w:rPr>
        <w:t xml:space="preserve"> </w:t>
      </w:r>
      <w:r>
        <w:rPr>
          <w:rFonts w:ascii="Times New Roman" w:hAnsi="Times New Roman"/>
          <w:sz w:val="24"/>
          <w:szCs w:val="24"/>
        </w:rPr>
        <w:t>W</w:t>
      </w:r>
      <w:r w:rsidR="002E4125">
        <w:rPr>
          <w:rFonts w:ascii="Times New Roman" w:hAnsi="Times New Roman"/>
          <w:sz w:val="24"/>
          <w:szCs w:val="24"/>
        </w:rPr>
        <w:t>e worry about the extent to which brainstorming has become the dominant mode of prewriting that students are asked to do because it presumes that students already know all that they need to know in order to write</w:t>
      </w:r>
      <w:r>
        <w:rPr>
          <w:rFonts w:ascii="Times New Roman" w:hAnsi="Times New Roman"/>
          <w:sz w:val="24"/>
          <w:szCs w:val="24"/>
        </w:rPr>
        <w:t xml:space="preserve">.  Making effective use of </w:t>
      </w:r>
      <w:r w:rsidR="00461F8E">
        <w:rPr>
          <w:rFonts w:ascii="Times New Roman" w:hAnsi="Times New Roman"/>
          <w:sz w:val="24"/>
          <w:szCs w:val="24"/>
        </w:rPr>
        <w:t>w</w:t>
      </w:r>
      <w:r>
        <w:rPr>
          <w:rFonts w:ascii="Times New Roman" w:hAnsi="Times New Roman"/>
          <w:sz w:val="24"/>
          <w:szCs w:val="24"/>
        </w:rPr>
        <w:t>hat one already knows is certainly crucially important. In our view, however, c</w:t>
      </w:r>
      <w:r w:rsidR="002E4125">
        <w:rPr>
          <w:rFonts w:ascii="Times New Roman" w:hAnsi="Times New Roman"/>
          <w:sz w:val="24"/>
          <w:szCs w:val="24"/>
        </w:rPr>
        <w:t>omposing to plan involves unearthing both the new and the known.  If</w:t>
      </w:r>
      <w:r w:rsidR="002E4125" w:rsidRPr="00246B29">
        <w:rPr>
          <w:rFonts w:ascii="Times New Roman" w:hAnsi="Times New Roman"/>
          <w:sz w:val="24"/>
          <w:szCs w:val="24"/>
        </w:rPr>
        <w:t xml:space="preserve"> we wa</w:t>
      </w:r>
      <w:r w:rsidR="002E4125">
        <w:rPr>
          <w:rFonts w:ascii="Times New Roman" w:hAnsi="Times New Roman"/>
          <w:sz w:val="24"/>
          <w:szCs w:val="24"/>
        </w:rPr>
        <w:t>n</w:t>
      </w:r>
      <w:r w:rsidR="002E4125" w:rsidRPr="00246B29">
        <w:rPr>
          <w:rFonts w:ascii="Times New Roman" w:hAnsi="Times New Roman"/>
          <w:sz w:val="24"/>
          <w:szCs w:val="24"/>
        </w:rPr>
        <w:t>t to</w:t>
      </w:r>
      <w:r w:rsidR="002E4125">
        <w:rPr>
          <w:rFonts w:ascii="Times New Roman" w:hAnsi="Times New Roman"/>
          <w:sz w:val="24"/>
          <w:szCs w:val="24"/>
        </w:rPr>
        <w:t xml:space="preserve"> </w:t>
      </w:r>
      <w:r w:rsidR="002E4125" w:rsidRPr="00246B29">
        <w:rPr>
          <w:rFonts w:ascii="Times New Roman" w:hAnsi="Times New Roman"/>
          <w:sz w:val="24"/>
          <w:szCs w:val="24"/>
        </w:rPr>
        <w:t>prepare our stude</w:t>
      </w:r>
      <w:r w:rsidR="002E4125">
        <w:rPr>
          <w:rFonts w:ascii="Times New Roman" w:hAnsi="Times New Roman"/>
          <w:sz w:val="24"/>
          <w:szCs w:val="24"/>
        </w:rPr>
        <w:t>n</w:t>
      </w:r>
      <w:r w:rsidR="002E4125" w:rsidRPr="00246B29">
        <w:rPr>
          <w:rFonts w:ascii="Times New Roman" w:hAnsi="Times New Roman"/>
          <w:sz w:val="24"/>
          <w:szCs w:val="24"/>
        </w:rPr>
        <w:t xml:space="preserve">ts for </w:t>
      </w:r>
      <w:r w:rsidR="002E4125">
        <w:rPr>
          <w:rFonts w:ascii="Times New Roman" w:hAnsi="Times New Roman"/>
          <w:sz w:val="24"/>
          <w:szCs w:val="24"/>
        </w:rPr>
        <w:t xml:space="preserve">college, we have to help them develop procedural knowledge of substance.  We have to </w:t>
      </w:r>
      <w:r>
        <w:rPr>
          <w:rFonts w:ascii="Times New Roman" w:hAnsi="Times New Roman"/>
          <w:sz w:val="24"/>
          <w:szCs w:val="24"/>
        </w:rPr>
        <w:t>teach them how to get the stuff about which to write, for examine, by helping compose criteria for the selection of evidence in the texts they are reading, by composing effective interview questions or survey, and by designing experiments or studies.</w:t>
      </w:r>
    </w:p>
    <w:p w:rsidR="002E4125" w:rsidRPr="002B698E" w:rsidRDefault="002E4125" w:rsidP="002B698E">
      <w:pPr>
        <w:pStyle w:val="Heading1"/>
        <w:spacing w:line="480" w:lineRule="auto"/>
        <w:ind w:right="-360"/>
        <w:jc w:val="left"/>
        <w:rPr>
          <w:sz w:val="24"/>
        </w:rPr>
      </w:pPr>
      <w:r>
        <w:rPr>
          <w:b/>
        </w:rPr>
        <w:tab/>
      </w:r>
      <w:r w:rsidR="00F77460">
        <w:rPr>
          <w:sz w:val="24"/>
        </w:rPr>
        <w:t>Instruction in f</w:t>
      </w:r>
      <w:r w:rsidR="00F77460" w:rsidRPr="00F77460">
        <w:rPr>
          <w:sz w:val="24"/>
        </w:rPr>
        <w:t>irst-draft composing</w:t>
      </w:r>
      <w:r w:rsidR="00461F8E">
        <w:rPr>
          <w:sz w:val="24"/>
        </w:rPr>
        <w:t xml:space="preserve"> is designed</w:t>
      </w:r>
      <w:r w:rsidR="00F77460">
        <w:rPr>
          <w:b/>
        </w:rPr>
        <w:t xml:space="preserve"> </w:t>
      </w:r>
      <w:r w:rsidR="00F77460" w:rsidRPr="00F77460">
        <w:rPr>
          <w:sz w:val="24"/>
        </w:rPr>
        <w:t>to help stude</w:t>
      </w:r>
      <w:r w:rsidR="00461F8E">
        <w:rPr>
          <w:sz w:val="24"/>
        </w:rPr>
        <w:t>n</w:t>
      </w:r>
      <w:r w:rsidR="00F77460" w:rsidRPr="00F77460">
        <w:rPr>
          <w:sz w:val="24"/>
        </w:rPr>
        <w:t>ts overcome the fear of the blank page, a problem that plagues even profession writers.</w:t>
      </w:r>
      <w:r w:rsidR="00F77460">
        <w:rPr>
          <w:b/>
        </w:rPr>
        <w:t xml:space="preserve">  </w:t>
      </w:r>
      <w:r w:rsidR="002B698E">
        <w:rPr>
          <w:sz w:val="24"/>
        </w:rPr>
        <w:t>American journalist Gene Fowler characterizes that fear in a very memorable fashion:</w:t>
      </w:r>
      <w:r w:rsidRPr="007D5B45">
        <w:rPr>
          <w:sz w:val="24"/>
        </w:rPr>
        <w:t xml:space="preserve"> “Writing is easy: All you do is sit staring at a blank sheet of paper until drops of blood form on your forehead</w:t>
      </w:r>
      <w:r w:rsidR="00461F8E">
        <w:rPr>
          <w:sz w:val="24"/>
        </w:rPr>
        <w:t>.</w:t>
      </w:r>
      <w:r w:rsidRPr="007D5B45">
        <w:rPr>
          <w:sz w:val="24"/>
        </w:rPr>
        <w:t xml:space="preserve">” </w:t>
      </w:r>
      <w:r w:rsidR="002B698E">
        <w:rPr>
          <w:sz w:val="24"/>
        </w:rPr>
        <w:t xml:space="preserve">  Many students </w:t>
      </w:r>
      <w:r w:rsidRPr="002B698E">
        <w:rPr>
          <w:sz w:val="24"/>
        </w:rPr>
        <w:t xml:space="preserve">are stymied by </w:t>
      </w:r>
      <w:r w:rsidR="002B698E" w:rsidRPr="002B698E">
        <w:rPr>
          <w:sz w:val="24"/>
        </w:rPr>
        <w:t xml:space="preserve">composing their first words. </w:t>
      </w:r>
      <w:r w:rsidRPr="002B698E">
        <w:rPr>
          <w:sz w:val="24"/>
        </w:rPr>
        <w:t xml:space="preserve"> So we have to give them lots and lots of practice getting started.  We </w:t>
      </w:r>
      <w:r w:rsidRPr="002B698E">
        <w:rPr>
          <w:sz w:val="24"/>
        </w:rPr>
        <w:lastRenderedPageBreak/>
        <w:t>have to help them overcome th</w:t>
      </w:r>
      <w:r w:rsidR="002B698E" w:rsidRPr="002B698E">
        <w:rPr>
          <w:sz w:val="24"/>
        </w:rPr>
        <w:t>eir</w:t>
      </w:r>
      <w:r w:rsidRPr="002B698E">
        <w:rPr>
          <w:sz w:val="24"/>
        </w:rPr>
        <w:t xml:space="preserve"> hesitation</w:t>
      </w:r>
      <w:r w:rsidR="002B698E" w:rsidRPr="002B698E">
        <w:rPr>
          <w:sz w:val="24"/>
        </w:rPr>
        <w:t xml:space="preserve"> and </w:t>
      </w:r>
      <w:r w:rsidRPr="002B698E">
        <w:rPr>
          <w:sz w:val="24"/>
        </w:rPr>
        <w:t>procrastination</w:t>
      </w:r>
      <w:r w:rsidR="002B698E" w:rsidRPr="002B698E">
        <w:rPr>
          <w:sz w:val="24"/>
        </w:rPr>
        <w:t xml:space="preserve">.  </w:t>
      </w:r>
      <w:r w:rsidRPr="002B698E">
        <w:rPr>
          <w:sz w:val="24"/>
        </w:rPr>
        <w:t xml:space="preserve">If we’re to do so, we have to provide more than a couple of opportunities </w:t>
      </w:r>
      <w:r w:rsidR="00461F8E">
        <w:rPr>
          <w:sz w:val="24"/>
        </w:rPr>
        <w:t xml:space="preserve">to </w:t>
      </w:r>
      <w:del w:id="30" w:author="Jeffrey Wilhelm" w:date="2012-06-18T20:44:00Z">
        <w:r w:rsidR="00461F8E" w:rsidDel="005B2624">
          <w:rPr>
            <w:sz w:val="24"/>
          </w:rPr>
          <w:delText xml:space="preserve">begin </w:delText>
        </w:r>
      </w:del>
      <w:ins w:id="31" w:author="Jeffrey Wilhelm" w:date="2012-06-18T20:44:00Z">
        <w:r w:rsidR="005B2624">
          <w:rPr>
            <w:sz w:val="24"/>
          </w:rPr>
          <w:t xml:space="preserve">do so </w:t>
        </w:r>
      </w:ins>
      <w:r w:rsidR="00461F8E">
        <w:rPr>
          <w:sz w:val="24"/>
        </w:rPr>
        <w:t>each quarter</w:t>
      </w:r>
      <w:r w:rsidRPr="002B698E">
        <w:rPr>
          <w:sz w:val="24"/>
        </w:rPr>
        <w:t>.</w:t>
      </w:r>
    </w:p>
    <w:p w:rsidR="002B698E" w:rsidRDefault="002E4125" w:rsidP="002B698E">
      <w:pPr>
        <w:pStyle w:val="PlainText"/>
        <w:spacing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Once students have completed their drafts, we want to give them the instruction in polishing and publishing their work</w:t>
      </w:r>
      <w:r w:rsidR="002B698E">
        <w:rPr>
          <w:rFonts w:ascii="Times New Roman" w:hAnsi="Times New Roman"/>
          <w:sz w:val="24"/>
          <w:szCs w:val="24"/>
        </w:rPr>
        <w:t>, what we call final-draft composing</w:t>
      </w:r>
      <w:r>
        <w:rPr>
          <w:rFonts w:ascii="Times New Roman" w:hAnsi="Times New Roman"/>
          <w:sz w:val="24"/>
          <w:szCs w:val="24"/>
        </w:rPr>
        <w:t xml:space="preserve">.  </w:t>
      </w:r>
      <w:r w:rsidR="002B698E">
        <w:rPr>
          <w:rFonts w:ascii="Times New Roman" w:hAnsi="Times New Roman"/>
          <w:sz w:val="24"/>
          <w:szCs w:val="24"/>
        </w:rPr>
        <w:t xml:space="preserve">We need to teach them what they can accomplish through revision so that they understand that while revision means </w:t>
      </w:r>
    </w:p>
    <w:p w:rsidR="002B698E" w:rsidRDefault="002E4125" w:rsidP="002E4125">
      <w:pPr>
        <w:pStyle w:val="PlainText"/>
        <w:spacing w:line="480" w:lineRule="auto"/>
        <w:rPr>
          <w:rFonts w:ascii="Times New Roman" w:hAnsi="Times New Roman"/>
          <w:sz w:val="24"/>
          <w:szCs w:val="24"/>
          <w:u w:val="single"/>
        </w:rPr>
      </w:pPr>
      <w:proofErr w:type="gramStart"/>
      <w:r>
        <w:rPr>
          <w:rFonts w:ascii="Times New Roman" w:hAnsi="Times New Roman"/>
          <w:sz w:val="24"/>
          <w:szCs w:val="24"/>
        </w:rPr>
        <w:t>making</w:t>
      </w:r>
      <w:proofErr w:type="gramEnd"/>
      <w:r>
        <w:rPr>
          <w:rFonts w:ascii="Times New Roman" w:hAnsi="Times New Roman"/>
          <w:sz w:val="24"/>
          <w:szCs w:val="24"/>
        </w:rPr>
        <w:t xml:space="preserve"> sentence-level corrections</w:t>
      </w:r>
      <w:r w:rsidR="002B698E">
        <w:rPr>
          <w:rFonts w:ascii="Times New Roman" w:hAnsi="Times New Roman"/>
          <w:sz w:val="24"/>
          <w:szCs w:val="24"/>
        </w:rPr>
        <w:t xml:space="preserve">, it also means </w:t>
      </w:r>
      <w:r>
        <w:rPr>
          <w:rFonts w:ascii="Times New Roman" w:hAnsi="Times New Roman"/>
          <w:sz w:val="24"/>
          <w:szCs w:val="24"/>
        </w:rPr>
        <w:t>making substantive additions and deletions</w:t>
      </w:r>
      <w:r w:rsidR="002B698E">
        <w:rPr>
          <w:rFonts w:ascii="Times New Roman" w:hAnsi="Times New Roman"/>
          <w:sz w:val="24"/>
          <w:szCs w:val="24"/>
        </w:rPr>
        <w:t xml:space="preserve"> and restructuring. </w:t>
      </w:r>
    </w:p>
    <w:p w:rsidR="002E4125" w:rsidRDefault="002B698E" w:rsidP="002B698E">
      <w:pPr>
        <w:pStyle w:val="PlainText"/>
        <w:tabs>
          <w:tab w:val="left" w:pos="2160"/>
        </w:tabs>
        <w:spacing w:line="480" w:lineRule="auto"/>
        <w:ind w:right="2" w:firstLine="720"/>
        <w:rPr>
          <w:rFonts w:ascii="Times New Roman" w:hAnsi="Times New Roman"/>
          <w:sz w:val="24"/>
          <w:szCs w:val="24"/>
        </w:rPr>
      </w:pPr>
      <w:r w:rsidRPr="002B698E">
        <w:rPr>
          <w:rFonts w:ascii="Times New Roman" w:hAnsi="Times New Roman"/>
          <w:sz w:val="24"/>
          <w:szCs w:val="24"/>
        </w:rPr>
        <w:t>Finally, we beli</w:t>
      </w:r>
      <w:r w:rsidR="00461F8E">
        <w:rPr>
          <w:rFonts w:ascii="Times New Roman" w:hAnsi="Times New Roman"/>
          <w:sz w:val="24"/>
          <w:szCs w:val="24"/>
        </w:rPr>
        <w:t>e</w:t>
      </w:r>
      <w:r w:rsidRPr="002B698E">
        <w:rPr>
          <w:rFonts w:ascii="Times New Roman" w:hAnsi="Times New Roman"/>
          <w:sz w:val="24"/>
          <w:szCs w:val="24"/>
        </w:rPr>
        <w:t>ve that teachers must give students extensive oppo</w:t>
      </w:r>
      <w:r>
        <w:rPr>
          <w:rFonts w:ascii="Times New Roman" w:hAnsi="Times New Roman"/>
          <w:sz w:val="24"/>
          <w:szCs w:val="24"/>
        </w:rPr>
        <w:t>rtunities to comp</w:t>
      </w:r>
      <w:r w:rsidR="00E45115">
        <w:rPr>
          <w:rFonts w:ascii="Times New Roman" w:hAnsi="Times New Roman"/>
          <w:sz w:val="24"/>
          <w:szCs w:val="24"/>
        </w:rPr>
        <w:t>o</w:t>
      </w:r>
      <w:r>
        <w:rPr>
          <w:rFonts w:ascii="Times New Roman" w:hAnsi="Times New Roman"/>
          <w:sz w:val="24"/>
          <w:szCs w:val="24"/>
        </w:rPr>
        <w:t>se to transfer.</w:t>
      </w:r>
      <w:r w:rsidRPr="002B698E">
        <w:rPr>
          <w:rFonts w:ascii="Times New Roman" w:hAnsi="Times New Roman"/>
          <w:sz w:val="24"/>
          <w:szCs w:val="24"/>
        </w:rPr>
        <w:t xml:space="preserve">  </w:t>
      </w:r>
      <w:r w:rsidR="002E4125">
        <w:rPr>
          <w:rFonts w:ascii="Times New Roman" w:hAnsi="Times New Roman"/>
          <w:sz w:val="24"/>
          <w:szCs w:val="24"/>
        </w:rPr>
        <w:t xml:space="preserve">In fact, as we’ve </w:t>
      </w:r>
      <w:r w:rsidR="002E4125" w:rsidRPr="002255FF">
        <w:rPr>
          <w:rFonts w:ascii="Times New Roman" w:hAnsi="Times New Roman"/>
          <w:sz w:val="24"/>
          <w:szCs w:val="24"/>
        </w:rPr>
        <w:t>argued elsewhere (Smith &amp; Wilhelm, 2006</w:t>
      </w:r>
      <w:r w:rsidR="002E4125">
        <w:rPr>
          <w:rFonts w:ascii="Times New Roman" w:hAnsi="Times New Roman"/>
          <w:sz w:val="24"/>
          <w:szCs w:val="24"/>
        </w:rPr>
        <w:t>, 2010</w:t>
      </w:r>
      <w:r w:rsidR="002E4125" w:rsidRPr="002255FF">
        <w:rPr>
          <w:rFonts w:ascii="Times New Roman" w:hAnsi="Times New Roman"/>
          <w:sz w:val="24"/>
          <w:szCs w:val="24"/>
        </w:rPr>
        <w:t xml:space="preserve">), we believe the issue of transfer is perhaps the single most important issue we need to address as teachers. </w:t>
      </w:r>
      <w:r w:rsidR="002E4125">
        <w:rPr>
          <w:rFonts w:ascii="Times New Roman" w:hAnsi="Times New Roman"/>
          <w:sz w:val="24"/>
          <w:szCs w:val="24"/>
        </w:rPr>
        <w:t xml:space="preserve">We </w:t>
      </w:r>
      <w:r w:rsidR="002E4125" w:rsidRPr="002255FF">
        <w:rPr>
          <w:rFonts w:ascii="Times New Roman" w:hAnsi="Times New Roman"/>
          <w:sz w:val="24"/>
          <w:szCs w:val="24"/>
        </w:rPr>
        <w:t xml:space="preserve">need always to think about how what we do today prepares students for </w:t>
      </w:r>
      <w:r w:rsidR="002E4125">
        <w:rPr>
          <w:rFonts w:ascii="Times New Roman" w:hAnsi="Times New Roman"/>
          <w:sz w:val="24"/>
          <w:szCs w:val="24"/>
        </w:rPr>
        <w:t xml:space="preserve">their next class, their other subjects, their composing outside school, and their educational futures.  Too often, we think, teachers subscribe to what </w:t>
      </w:r>
      <w:r w:rsidR="002E4125" w:rsidRPr="002255FF">
        <w:rPr>
          <w:rFonts w:ascii="Times New Roman" w:hAnsi="Times New Roman"/>
          <w:sz w:val="24"/>
          <w:szCs w:val="24"/>
        </w:rPr>
        <w:t>Perkins and Salomon (1988) call the Little Bo Peep view of transfer</w:t>
      </w:r>
      <w:r w:rsidR="002E4125">
        <w:rPr>
          <w:rFonts w:ascii="Times New Roman" w:hAnsi="Times New Roman"/>
          <w:sz w:val="24"/>
          <w:szCs w:val="24"/>
        </w:rPr>
        <w:t>;</w:t>
      </w:r>
      <w:r w:rsidR="002E4125" w:rsidRPr="002255FF">
        <w:rPr>
          <w:rFonts w:ascii="Times New Roman" w:hAnsi="Times New Roman"/>
          <w:sz w:val="24"/>
          <w:szCs w:val="24"/>
        </w:rPr>
        <w:t xml:space="preserve"> that is, if we “leave them alone” </w:t>
      </w:r>
      <w:r w:rsidR="002E4125">
        <w:rPr>
          <w:rFonts w:ascii="Times New Roman" w:hAnsi="Times New Roman"/>
          <w:sz w:val="24"/>
          <w:szCs w:val="24"/>
        </w:rPr>
        <w:t xml:space="preserve">our students will </w:t>
      </w:r>
      <w:r w:rsidR="002E4125" w:rsidRPr="002255FF">
        <w:rPr>
          <w:rFonts w:ascii="Times New Roman" w:hAnsi="Times New Roman"/>
          <w:sz w:val="24"/>
          <w:szCs w:val="24"/>
        </w:rPr>
        <w:t xml:space="preserve">come to a new task and </w:t>
      </w:r>
      <w:r w:rsidR="002E4125">
        <w:rPr>
          <w:rFonts w:ascii="Times New Roman" w:hAnsi="Times New Roman"/>
          <w:sz w:val="24"/>
          <w:szCs w:val="24"/>
        </w:rPr>
        <w:t xml:space="preserve">automatically </w:t>
      </w:r>
      <w:r w:rsidR="002E4125" w:rsidRPr="002255FF">
        <w:rPr>
          <w:rFonts w:ascii="Times New Roman" w:hAnsi="Times New Roman"/>
          <w:sz w:val="24"/>
          <w:szCs w:val="24"/>
        </w:rPr>
        <w:t xml:space="preserve">transfer relevant knowledge and skills. </w:t>
      </w:r>
      <w:r w:rsidR="002E4125">
        <w:rPr>
          <w:rFonts w:ascii="Times New Roman" w:hAnsi="Times New Roman"/>
          <w:sz w:val="24"/>
          <w:szCs w:val="24"/>
        </w:rPr>
        <w:t xml:space="preserve">Instead </w:t>
      </w:r>
      <w:r>
        <w:rPr>
          <w:rFonts w:ascii="Times New Roman" w:hAnsi="Times New Roman"/>
          <w:sz w:val="24"/>
          <w:szCs w:val="24"/>
        </w:rPr>
        <w:t xml:space="preserve">Perkins and Salomon </w:t>
      </w:r>
      <w:r w:rsidR="002E4125">
        <w:rPr>
          <w:rFonts w:ascii="Times New Roman" w:hAnsi="Times New Roman"/>
          <w:sz w:val="24"/>
          <w:szCs w:val="24"/>
        </w:rPr>
        <w:t xml:space="preserve">argue that if we want students to apply what they learn in new contexts that differ from the ones in which they initially learned the material, we have to give them conscious control over what they have learned.  They call this </w:t>
      </w:r>
      <w:r w:rsidR="002E4125" w:rsidRPr="00471C32">
        <w:rPr>
          <w:rFonts w:ascii="Times New Roman" w:hAnsi="Times New Roman"/>
          <w:i/>
          <w:sz w:val="24"/>
          <w:szCs w:val="24"/>
        </w:rPr>
        <w:t>high-road transfer</w:t>
      </w:r>
      <w:r w:rsidR="002E4125" w:rsidRPr="002255FF">
        <w:rPr>
          <w:rFonts w:ascii="Times New Roman" w:hAnsi="Times New Roman"/>
          <w:sz w:val="24"/>
          <w:szCs w:val="24"/>
        </w:rPr>
        <w:t xml:space="preserve">. </w:t>
      </w:r>
      <w:r>
        <w:rPr>
          <w:rFonts w:ascii="Times New Roman" w:hAnsi="Times New Roman"/>
          <w:sz w:val="24"/>
          <w:szCs w:val="24"/>
        </w:rPr>
        <w:t xml:space="preserve">  We think of it this way, </w:t>
      </w:r>
      <w:r w:rsidR="002E4125">
        <w:rPr>
          <w:rFonts w:ascii="Times New Roman" w:hAnsi="Times New Roman"/>
          <w:sz w:val="24"/>
          <w:szCs w:val="24"/>
        </w:rPr>
        <w:t>“If you can name it, then you can move it.”</w:t>
      </w:r>
      <w:r>
        <w:rPr>
          <w:rFonts w:ascii="Times New Roman" w:hAnsi="Times New Roman"/>
          <w:sz w:val="24"/>
          <w:szCs w:val="24"/>
        </w:rPr>
        <w:t xml:space="preserve">  As a consequence, we think it’s crucially important for teachers to give students the opportunity to reflect on what they wrote and to articulate the procedural knowledge they employed so that they </w:t>
      </w:r>
      <w:r w:rsidR="00461F8E">
        <w:rPr>
          <w:rFonts w:ascii="Times New Roman" w:hAnsi="Times New Roman"/>
          <w:sz w:val="24"/>
          <w:szCs w:val="24"/>
        </w:rPr>
        <w:t xml:space="preserve">develop robust knowledge that they can employ </w:t>
      </w:r>
      <w:r>
        <w:rPr>
          <w:rFonts w:ascii="Times New Roman" w:hAnsi="Times New Roman"/>
          <w:sz w:val="24"/>
          <w:szCs w:val="24"/>
        </w:rPr>
        <w:t>in their subsequent writing.</w:t>
      </w:r>
    </w:p>
    <w:p w:rsidR="00E45115" w:rsidRDefault="00E45115" w:rsidP="00E45115">
      <w:pPr>
        <w:pStyle w:val="PlainText"/>
        <w:tabs>
          <w:tab w:val="left" w:pos="720"/>
          <w:tab w:val="left" w:pos="2160"/>
        </w:tabs>
        <w:spacing w:line="480" w:lineRule="auto"/>
        <w:ind w:right="2"/>
        <w:rPr>
          <w:rFonts w:ascii="Times New Roman" w:hAnsi="Times New Roman"/>
          <w:sz w:val="24"/>
          <w:szCs w:val="24"/>
        </w:rPr>
      </w:pPr>
      <w:r>
        <w:rPr>
          <w:rFonts w:ascii="Times New Roman" w:hAnsi="Times New Roman"/>
          <w:sz w:val="24"/>
          <w:szCs w:val="24"/>
        </w:rPr>
        <w:tab/>
        <w:t xml:space="preserve">Effective writing curricula, we believe, must regularly engage students in all five kinds of composing.  But we want to stress that we don’t see them as suggesting a rigid sequence.  We’re </w:t>
      </w:r>
      <w:r>
        <w:rPr>
          <w:rFonts w:ascii="Times New Roman" w:hAnsi="Times New Roman"/>
          <w:sz w:val="24"/>
          <w:szCs w:val="24"/>
        </w:rPr>
        <w:lastRenderedPageBreak/>
        <w:t>not saying first you practice then you plan, then you draft, then you polish, then you work on transfer.  Writing is a more iterative and recursive process.  But we are saying that students must be regularly engaged in all five kinds of composing in service of crafting the conv</w:t>
      </w:r>
      <w:r w:rsidR="0045570A">
        <w:rPr>
          <w:rFonts w:ascii="Times New Roman" w:hAnsi="Times New Roman"/>
          <w:sz w:val="24"/>
          <w:szCs w:val="24"/>
        </w:rPr>
        <w:t>incing arguments, clear and comprehensive</w:t>
      </w:r>
      <w:r>
        <w:rPr>
          <w:rFonts w:ascii="Times New Roman" w:hAnsi="Times New Roman"/>
          <w:sz w:val="24"/>
          <w:szCs w:val="24"/>
        </w:rPr>
        <w:t xml:space="preserve"> information texts, and compelling narratives that the CCSS call for.</w:t>
      </w:r>
    </w:p>
    <w:p w:rsidR="002E4125" w:rsidRDefault="00E45115" w:rsidP="002E4125">
      <w:pPr>
        <w:pStyle w:val="PlainText"/>
        <w:tabs>
          <w:tab w:val="left" w:pos="720"/>
          <w:tab w:val="left" w:pos="2160"/>
        </w:tabs>
        <w:spacing w:line="480" w:lineRule="auto"/>
        <w:ind w:right="2"/>
        <w:rPr>
          <w:rFonts w:ascii="Times New Roman" w:hAnsi="Times New Roman"/>
          <w:sz w:val="24"/>
          <w:szCs w:val="24"/>
        </w:rPr>
      </w:pPr>
      <w:r>
        <w:rPr>
          <w:rFonts w:ascii="Times New Roman" w:hAnsi="Times New Roman"/>
          <w:sz w:val="24"/>
          <w:szCs w:val="24"/>
        </w:rPr>
        <w:tab/>
        <w:t xml:space="preserve">We also want to stress that </w:t>
      </w:r>
      <w:r w:rsidR="002E4125">
        <w:rPr>
          <w:rFonts w:ascii="Times New Roman" w:hAnsi="Times New Roman"/>
          <w:sz w:val="24"/>
          <w:szCs w:val="24"/>
        </w:rPr>
        <w:t>although we’re pleased with the neatness of building our instruction on 5 kinds of writing and 5 kinds of composing, our lists do not have a one-to-one correspondence. Composing to practice can be directed at procedural knowledge of form or procedural knowledge of substance or both.  Composing to practice may be directed to developing procedural understandings that are useful across contexts or it may be directed toward addressing particular aspects of the immediate situation or wider environment.  Composing to plan could include practice in finding or generating data that would be useful across contexts or it could include planning for purpose and a specific context.  Both first-draft and final draft composing require all five kinds of knowledge working in concert.  And if students are to transfer what they’ve learned we have to help them develop an articulated understanding of all five kinds of knowledge.</w:t>
      </w:r>
    </w:p>
    <w:p w:rsidR="008B7AD1" w:rsidRDefault="00A308C8" w:rsidP="002E4125">
      <w:pPr>
        <w:pStyle w:val="PlainText"/>
        <w:tabs>
          <w:tab w:val="left" w:pos="2160"/>
        </w:tabs>
        <w:spacing w:line="480" w:lineRule="auto"/>
        <w:ind w:right="2" w:firstLine="720"/>
        <w:rPr>
          <w:rFonts w:ascii="Times New Roman" w:hAnsi="Times New Roman"/>
          <w:sz w:val="24"/>
          <w:szCs w:val="24"/>
        </w:rPr>
      </w:pPr>
      <w:r>
        <w:rPr>
          <w:rFonts w:ascii="Times New Roman" w:hAnsi="Times New Roman"/>
          <w:sz w:val="24"/>
          <w:szCs w:val="24"/>
        </w:rPr>
        <w:t xml:space="preserve">In summary, if </w:t>
      </w:r>
      <w:r w:rsidR="002E4125">
        <w:rPr>
          <w:rFonts w:ascii="Times New Roman" w:hAnsi="Times New Roman"/>
          <w:sz w:val="24"/>
          <w:szCs w:val="24"/>
        </w:rPr>
        <w:t xml:space="preserve">students </w:t>
      </w:r>
      <w:r>
        <w:rPr>
          <w:rFonts w:ascii="Times New Roman" w:hAnsi="Times New Roman"/>
          <w:sz w:val="24"/>
          <w:szCs w:val="24"/>
        </w:rPr>
        <w:t>are to meet the CCSS writing standards</w:t>
      </w:r>
      <w:r w:rsidR="002E4125">
        <w:rPr>
          <w:rFonts w:ascii="Times New Roman" w:hAnsi="Times New Roman"/>
          <w:sz w:val="24"/>
          <w:szCs w:val="24"/>
        </w:rPr>
        <w:t>, they need to develop all five kinds of knowledge</w:t>
      </w:r>
      <w:r>
        <w:rPr>
          <w:rFonts w:ascii="Times New Roman" w:hAnsi="Times New Roman"/>
          <w:sz w:val="24"/>
          <w:szCs w:val="24"/>
        </w:rPr>
        <w:t xml:space="preserve">.  We think the best way of ensuring that that will happen is by </w:t>
      </w:r>
      <w:r w:rsidR="002E4125">
        <w:rPr>
          <w:rFonts w:ascii="Times New Roman" w:hAnsi="Times New Roman"/>
          <w:sz w:val="24"/>
          <w:szCs w:val="24"/>
        </w:rPr>
        <w:t xml:space="preserve">engaging </w:t>
      </w:r>
      <w:r>
        <w:rPr>
          <w:rFonts w:ascii="Times New Roman" w:hAnsi="Times New Roman"/>
          <w:sz w:val="24"/>
          <w:szCs w:val="24"/>
        </w:rPr>
        <w:t xml:space="preserve">them </w:t>
      </w:r>
      <w:r w:rsidR="002E4125">
        <w:rPr>
          <w:rFonts w:ascii="Times New Roman" w:hAnsi="Times New Roman"/>
          <w:sz w:val="24"/>
          <w:szCs w:val="24"/>
        </w:rPr>
        <w:t>in all five kinds of composing. We hope that the distinctions we make here help you look hard at your curriculum and your instruction to make sure that you’re helping students develop all the knowledge that they need and that you’re providing sufficient practice in all of the k</w:t>
      </w:r>
      <w:r>
        <w:rPr>
          <w:rFonts w:ascii="Times New Roman" w:hAnsi="Times New Roman"/>
          <w:sz w:val="24"/>
          <w:szCs w:val="24"/>
        </w:rPr>
        <w:t xml:space="preserve">inds of composing they’ll need </w:t>
      </w:r>
      <w:r w:rsidR="002E4125">
        <w:rPr>
          <w:rFonts w:ascii="Times New Roman" w:hAnsi="Times New Roman"/>
          <w:sz w:val="24"/>
          <w:szCs w:val="24"/>
        </w:rPr>
        <w:t xml:space="preserve">to do.  </w:t>
      </w:r>
      <w:r>
        <w:rPr>
          <w:rFonts w:ascii="Times New Roman" w:hAnsi="Times New Roman"/>
          <w:sz w:val="24"/>
          <w:szCs w:val="24"/>
        </w:rPr>
        <w:t xml:space="preserve">We believe that the </w:t>
      </w:r>
      <w:r w:rsidR="002E4125">
        <w:rPr>
          <w:rFonts w:ascii="Times New Roman" w:hAnsi="Times New Roman"/>
          <w:sz w:val="24"/>
          <w:szCs w:val="24"/>
        </w:rPr>
        <w:t xml:space="preserve">CCSS and assessments </w:t>
      </w:r>
      <w:r>
        <w:rPr>
          <w:rFonts w:ascii="Times New Roman" w:hAnsi="Times New Roman"/>
          <w:sz w:val="24"/>
          <w:szCs w:val="24"/>
        </w:rPr>
        <w:t xml:space="preserve">designed to measure them call for much </w:t>
      </w:r>
      <w:proofErr w:type="spellStart"/>
      <w:r>
        <w:rPr>
          <w:rFonts w:ascii="Times New Roman" w:hAnsi="Times New Roman"/>
          <w:sz w:val="24"/>
          <w:szCs w:val="24"/>
        </w:rPr>
        <w:t>much</w:t>
      </w:r>
      <w:proofErr w:type="spellEnd"/>
      <w:r>
        <w:rPr>
          <w:rFonts w:ascii="Times New Roman" w:hAnsi="Times New Roman"/>
          <w:sz w:val="24"/>
          <w:szCs w:val="24"/>
        </w:rPr>
        <w:t xml:space="preserve"> more than the </w:t>
      </w:r>
      <w:r w:rsidRPr="00A308C8">
        <w:rPr>
          <w:rFonts w:ascii="Times New Roman" w:hAnsi="Times New Roman"/>
          <w:color w:val="000000"/>
          <w:sz w:val="24"/>
          <w:szCs w:val="24"/>
        </w:rPr>
        <w:t>formulaic writing and thinking that too often</w:t>
      </w:r>
      <w:r>
        <w:rPr>
          <w:color w:val="000000"/>
        </w:rPr>
        <w:t xml:space="preserve"> </w:t>
      </w:r>
      <w:r w:rsidRPr="00A308C8">
        <w:rPr>
          <w:rFonts w:ascii="Times New Roman" w:hAnsi="Times New Roman"/>
          <w:color w:val="000000"/>
          <w:sz w:val="24"/>
          <w:szCs w:val="24"/>
        </w:rPr>
        <w:lastRenderedPageBreak/>
        <w:t>characterize school</w:t>
      </w:r>
      <w:r w:rsidR="0045570A">
        <w:rPr>
          <w:rFonts w:ascii="Times New Roman" w:hAnsi="Times New Roman"/>
          <w:color w:val="000000"/>
          <w:sz w:val="24"/>
          <w:szCs w:val="24"/>
        </w:rPr>
        <w:t>s’</w:t>
      </w:r>
      <w:r w:rsidRPr="00A308C8">
        <w:rPr>
          <w:rFonts w:ascii="Times New Roman" w:hAnsi="Times New Roman"/>
          <w:color w:val="000000"/>
          <w:sz w:val="24"/>
          <w:szCs w:val="24"/>
        </w:rPr>
        <w:t xml:space="preserve"> efforts to meet existing state standards. We believe instead that the CCSS </w:t>
      </w:r>
      <w:r w:rsidR="002E4125">
        <w:rPr>
          <w:rFonts w:ascii="Times New Roman" w:hAnsi="Times New Roman"/>
          <w:sz w:val="24"/>
          <w:szCs w:val="24"/>
        </w:rPr>
        <w:t>provi</w:t>
      </w:r>
      <w:r>
        <w:rPr>
          <w:rFonts w:ascii="Times New Roman" w:hAnsi="Times New Roman"/>
          <w:sz w:val="24"/>
          <w:szCs w:val="24"/>
        </w:rPr>
        <w:t xml:space="preserve">de an incentive for taking a </w:t>
      </w:r>
      <w:r w:rsidR="002E4125">
        <w:rPr>
          <w:rFonts w:ascii="Times New Roman" w:hAnsi="Times New Roman"/>
          <w:sz w:val="24"/>
          <w:szCs w:val="24"/>
        </w:rPr>
        <w:t xml:space="preserve">hard look at our practice as we work to develop the deep and transferable knowledge about writing </w:t>
      </w:r>
      <w:r w:rsidR="00E45115">
        <w:rPr>
          <w:rFonts w:ascii="Times New Roman" w:hAnsi="Times New Roman"/>
          <w:sz w:val="24"/>
          <w:szCs w:val="24"/>
        </w:rPr>
        <w:t xml:space="preserve">that </w:t>
      </w:r>
      <w:r w:rsidR="002E4125">
        <w:rPr>
          <w:rFonts w:ascii="Times New Roman" w:hAnsi="Times New Roman"/>
          <w:sz w:val="24"/>
          <w:szCs w:val="24"/>
        </w:rPr>
        <w:t>our students need</w:t>
      </w:r>
      <w:ins w:id="32" w:author="Jeffrey Wilhelm" w:date="2012-06-18T20:46:00Z">
        <w:r w:rsidR="005B2624">
          <w:rPr>
            <w:rFonts w:ascii="Times New Roman" w:hAnsi="Times New Roman"/>
            <w:sz w:val="24"/>
            <w:szCs w:val="24"/>
          </w:rPr>
          <w:t xml:space="preserve"> – in college, in their careers, and in their lives as democratic citizens.</w:t>
        </w:r>
      </w:ins>
      <w:del w:id="33" w:author="Jeffrey Wilhelm" w:date="2012-06-18T20:46:00Z">
        <w:r w:rsidR="002E4125" w:rsidDel="005B2624">
          <w:rPr>
            <w:rFonts w:ascii="Times New Roman" w:hAnsi="Times New Roman"/>
            <w:sz w:val="24"/>
            <w:szCs w:val="24"/>
          </w:rPr>
          <w:delText>.</w:delText>
        </w:r>
      </w:del>
      <w:r w:rsidR="002E4125">
        <w:rPr>
          <w:rFonts w:ascii="Times New Roman" w:hAnsi="Times New Roman"/>
          <w:sz w:val="24"/>
          <w:szCs w:val="24"/>
        </w:rPr>
        <w:t xml:space="preserve"> </w:t>
      </w:r>
    </w:p>
    <w:p w:rsidR="008B7AD1" w:rsidRDefault="008B7AD1">
      <w:pPr>
        <w:spacing w:after="200" w:line="276" w:lineRule="auto"/>
      </w:pPr>
      <w:r>
        <w:br w:type="page"/>
      </w:r>
    </w:p>
    <w:p w:rsidR="002E4125" w:rsidRDefault="008B7AD1" w:rsidP="008B7AD1">
      <w:pPr>
        <w:pStyle w:val="PlainText"/>
        <w:tabs>
          <w:tab w:val="left" w:pos="2160"/>
        </w:tabs>
        <w:spacing w:line="480" w:lineRule="auto"/>
        <w:ind w:right="2" w:firstLine="720"/>
        <w:jc w:val="center"/>
        <w:rPr>
          <w:rFonts w:ascii="Times New Roman" w:hAnsi="Times New Roman"/>
          <w:sz w:val="24"/>
          <w:szCs w:val="24"/>
        </w:rPr>
      </w:pPr>
      <w:r>
        <w:rPr>
          <w:rFonts w:ascii="Times New Roman" w:hAnsi="Times New Roman"/>
          <w:sz w:val="24"/>
          <w:szCs w:val="24"/>
        </w:rPr>
        <w:lastRenderedPageBreak/>
        <w:t>Sources Cited</w:t>
      </w:r>
    </w:p>
    <w:p w:rsidR="008B7AD1" w:rsidRPr="00CE226C" w:rsidRDefault="008B7AD1" w:rsidP="008B7AD1">
      <w:pPr>
        <w:pStyle w:val="HTMLPreformatted"/>
        <w:ind w:left="900" w:hanging="900"/>
        <w:rPr>
          <w:rFonts w:ascii="Times New Roman" w:hAnsi="Times New Roman" w:cs="Times New Roman"/>
          <w:sz w:val="24"/>
          <w:szCs w:val="24"/>
        </w:rPr>
      </w:pPr>
    </w:p>
    <w:p w:rsidR="00F97875" w:rsidRPr="00DB428F" w:rsidRDefault="00F97875" w:rsidP="00F97875">
      <w:pPr>
        <w:tabs>
          <w:tab w:val="left" w:pos="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720" w:hanging="720"/>
      </w:pPr>
      <w:r w:rsidRPr="00DB428F">
        <w:t xml:space="preserve">Braddock, R., Lloyd-Jones, R., &amp; </w:t>
      </w:r>
      <w:proofErr w:type="spellStart"/>
      <w:r w:rsidRPr="00DB428F">
        <w:t>Schoer</w:t>
      </w:r>
      <w:proofErr w:type="spellEnd"/>
      <w:r w:rsidRPr="00DB428F">
        <w:t xml:space="preserve">, L. (1963).  </w:t>
      </w:r>
      <w:r w:rsidRPr="00DB428F">
        <w:rPr>
          <w:i/>
        </w:rPr>
        <w:t>Research in written composition</w:t>
      </w:r>
      <w:r w:rsidRPr="00DB428F">
        <w:t>. Champaign, IL: NCTE.</w:t>
      </w:r>
    </w:p>
    <w:p w:rsidR="00F97875" w:rsidRPr="00F97875" w:rsidRDefault="00B521C7" w:rsidP="00B521C7">
      <w:pPr>
        <w:autoSpaceDE w:val="0"/>
        <w:autoSpaceDN w:val="0"/>
        <w:adjustRightInd w:val="0"/>
        <w:spacing w:line="480" w:lineRule="auto"/>
        <w:ind w:left="720" w:hanging="720"/>
      </w:pPr>
      <w:proofErr w:type="gramStart"/>
      <w:r w:rsidRPr="00F97875">
        <w:t>Council of Writing Program Administrators, the National Council of Teachers of English, and the National Writing Project.</w:t>
      </w:r>
      <w:proofErr w:type="gramEnd"/>
      <w:r w:rsidRPr="00F97875">
        <w:t xml:space="preserve"> [2011]</w:t>
      </w:r>
      <w:proofErr w:type="gramStart"/>
      <w:r w:rsidRPr="00F97875">
        <w:t>.</w:t>
      </w:r>
      <w:r w:rsidRPr="00F97875">
        <w:rPr>
          <w:i/>
        </w:rPr>
        <w:t xml:space="preserve"> Framework for Success in Post-Secondary Writing</w:t>
      </w:r>
      <w:r w:rsidRPr="00F97875">
        <w:t>.</w:t>
      </w:r>
      <w:proofErr w:type="gramEnd"/>
      <w:r w:rsidRPr="00F97875">
        <w:t xml:space="preserve"> </w:t>
      </w:r>
      <w:hyperlink r:id="rId7" w:history="1">
        <w:r w:rsidR="00F97875" w:rsidRPr="00F97875">
          <w:rPr>
            <w:rStyle w:val="Hyperlink"/>
            <w:color w:val="auto"/>
            <w:u w:val="none"/>
          </w:rPr>
          <w:t>http://wpacouncil.org/files/framework-for-success-postsecondary-writing.pdf</w:t>
        </w:r>
      </w:hyperlink>
      <w:r w:rsidR="00F97875" w:rsidRPr="00F97875">
        <w:t>.</w:t>
      </w:r>
    </w:p>
    <w:p w:rsidR="00B521C7" w:rsidRDefault="00B521C7" w:rsidP="00B521C7">
      <w:pPr>
        <w:autoSpaceDE w:val="0"/>
        <w:autoSpaceDN w:val="0"/>
        <w:adjustRightInd w:val="0"/>
        <w:spacing w:line="480" w:lineRule="auto"/>
        <w:ind w:left="720" w:hanging="720"/>
      </w:pPr>
      <w:proofErr w:type="gramStart"/>
      <w:r w:rsidRPr="00F97875">
        <w:t>Council of Chief State School Officers (CCSSO), and the National Governors Association Center for Best Practices.</w:t>
      </w:r>
      <w:proofErr w:type="gramEnd"/>
      <w:r w:rsidRPr="00F97875">
        <w:t xml:space="preserve"> 2010. </w:t>
      </w:r>
      <w:r w:rsidRPr="00F97875">
        <w:rPr>
          <w:i/>
        </w:rPr>
        <w:t>Common Core State Standards for English Language Arts and Literacy in History/Social Studies, Science, and Technical Subjects, Appendix A</w:t>
      </w:r>
      <w:r w:rsidRPr="00F97875">
        <w:t xml:space="preserve">: </w:t>
      </w:r>
      <w:r w:rsidRPr="00F97875">
        <w:rPr>
          <w:i/>
        </w:rPr>
        <w:t>Research Supporting Key Elements of the Standards, Glossary of Key Terms</w:t>
      </w:r>
      <w:r w:rsidRPr="00F97875">
        <w:t xml:space="preserve">. </w:t>
      </w:r>
      <w:proofErr w:type="gramStart"/>
      <w:r w:rsidRPr="00F97875">
        <w:t xml:space="preserve">Available at </w:t>
      </w:r>
      <w:hyperlink r:id="rId8" w:history="1">
        <w:r w:rsidRPr="00F97875">
          <w:rPr>
            <w:rStyle w:val="Hyperlink"/>
            <w:color w:val="auto"/>
          </w:rPr>
          <w:t>www.corestandards.org/assets/Appendix_A.pdf</w:t>
        </w:r>
      </w:hyperlink>
      <w:r w:rsidRPr="00F97875">
        <w:rPr>
          <w:u w:val="single"/>
        </w:rPr>
        <w:t>.</w:t>
      </w:r>
      <w:proofErr w:type="gramEnd"/>
      <w:r w:rsidRPr="00F97875">
        <w:t xml:space="preserve"> </w:t>
      </w:r>
    </w:p>
    <w:p w:rsidR="000E6963" w:rsidRPr="000E6963" w:rsidRDefault="000E6963" w:rsidP="000E6963">
      <w:pPr>
        <w:spacing w:line="480" w:lineRule="auto"/>
        <w:ind w:left="720" w:hanging="720"/>
        <w:rPr>
          <w:caps/>
        </w:rPr>
      </w:pPr>
      <w:proofErr w:type="spellStart"/>
      <w:r w:rsidRPr="0075753A">
        <w:t>Dubner</w:t>
      </w:r>
      <w:proofErr w:type="spellEnd"/>
      <w:r w:rsidRPr="0075753A">
        <w:t xml:space="preserve">, S. J., </w:t>
      </w:r>
      <w:proofErr w:type="gramStart"/>
      <w:r w:rsidRPr="0075753A">
        <w:t>&amp;  Levitt</w:t>
      </w:r>
      <w:proofErr w:type="gramEnd"/>
      <w:r w:rsidRPr="0075753A">
        <w:t>, S. D. (2006) “A Star  Is Made.”</w:t>
      </w:r>
      <w:r w:rsidRPr="00147DEA">
        <w:t>.</w:t>
      </w:r>
      <w:r w:rsidRPr="00147DEA">
        <w:rPr>
          <w:i/>
        </w:rPr>
        <w:t xml:space="preserve"> </w:t>
      </w:r>
      <w:proofErr w:type="gramStart"/>
      <w:r w:rsidRPr="00147DEA">
        <w:rPr>
          <w:i/>
        </w:rPr>
        <w:t xml:space="preserve">The New York Times Magazine </w:t>
      </w:r>
      <w:r w:rsidRPr="00147DEA">
        <w:t xml:space="preserve"> </w:t>
      </w:r>
      <w:r>
        <w:t xml:space="preserve"> Published May 7, </w:t>
      </w:r>
      <w:r w:rsidRPr="000E6963">
        <w:t>http://www.nytimes.com/2006/05/07/magazine/07wwln_freak.html?</w:t>
      </w:r>
      <w:proofErr w:type="gramEnd"/>
      <w:r w:rsidRPr="000E6963">
        <w:t xml:space="preserve"> </w:t>
      </w:r>
      <w:proofErr w:type="spellStart"/>
      <w:proofErr w:type="gramStart"/>
      <w:r w:rsidRPr="000E6963">
        <w:t>pagewanted</w:t>
      </w:r>
      <w:proofErr w:type="spellEnd"/>
      <w:proofErr w:type="gramEnd"/>
      <w:r w:rsidRPr="000E6963">
        <w:t>=al</w:t>
      </w:r>
      <w:r>
        <w:t>.</w:t>
      </w:r>
    </w:p>
    <w:p w:rsidR="008B7AD1" w:rsidRDefault="008B7AD1" w:rsidP="00B807B9">
      <w:pPr>
        <w:pStyle w:val="HTMLPreformatted"/>
        <w:spacing w:line="480" w:lineRule="auto"/>
        <w:ind w:left="720" w:hanging="720"/>
        <w:rPr>
          <w:rFonts w:ascii="Times New Roman" w:hAnsi="Times New Roman" w:cs="Times New Roman"/>
          <w:sz w:val="24"/>
          <w:szCs w:val="24"/>
        </w:rPr>
      </w:pPr>
      <w:r w:rsidRPr="00CE226C">
        <w:rPr>
          <w:rFonts w:ascii="Times New Roman" w:hAnsi="Times New Roman" w:cs="Times New Roman"/>
          <w:sz w:val="24"/>
          <w:szCs w:val="24"/>
        </w:rPr>
        <w:t>Fredrickson, J., Wilhelm, J., &amp; Smith, M. W.,  &amp; (</w:t>
      </w:r>
      <w:r w:rsidR="00B807B9">
        <w:rPr>
          <w:rFonts w:ascii="Times New Roman" w:hAnsi="Times New Roman" w:cs="Times New Roman"/>
          <w:sz w:val="24"/>
          <w:szCs w:val="24"/>
        </w:rPr>
        <w:t>2012</w:t>
      </w:r>
      <w:r w:rsidRPr="00CE226C">
        <w:rPr>
          <w:rFonts w:ascii="Times New Roman" w:hAnsi="Times New Roman" w:cs="Times New Roman"/>
          <w:sz w:val="24"/>
          <w:szCs w:val="24"/>
        </w:rPr>
        <w:t xml:space="preserve">).  </w:t>
      </w:r>
      <w:r>
        <w:rPr>
          <w:rFonts w:ascii="Times New Roman" w:hAnsi="Times New Roman" w:cs="Times New Roman"/>
          <w:i/>
          <w:sz w:val="24"/>
          <w:szCs w:val="24"/>
        </w:rPr>
        <w:t>So, what's the story</w:t>
      </w:r>
      <w:proofErr w:type="gramStart"/>
      <w:r>
        <w:rPr>
          <w:rFonts w:ascii="Times New Roman" w:hAnsi="Times New Roman" w:cs="Times New Roman"/>
          <w:i/>
          <w:sz w:val="24"/>
          <w:szCs w:val="24"/>
        </w:rPr>
        <w:t>?:</w:t>
      </w:r>
      <w:proofErr w:type="gramEnd"/>
      <w:r>
        <w:rPr>
          <w:rFonts w:ascii="Times New Roman" w:hAnsi="Times New Roman" w:cs="Times New Roman"/>
          <w:i/>
          <w:sz w:val="24"/>
          <w:szCs w:val="24"/>
        </w:rPr>
        <w:t xml:space="preserve"> Teaching </w:t>
      </w:r>
      <w:r w:rsidR="00B807B9">
        <w:rPr>
          <w:rFonts w:ascii="Times New Roman" w:hAnsi="Times New Roman" w:cs="Times New Roman"/>
          <w:i/>
          <w:sz w:val="24"/>
          <w:szCs w:val="24"/>
        </w:rPr>
        <w:t>n</w:t>
      </w:r>
      <w:r w:rsidRPr="00CE226C">
        <w:rPr>
          <w:rFonts w:ascii="Times New Roman" w:hAnsi="Times New Roman" w:cs="Times New Roman"/>
          <w:i/>
          <w:sz w:val="24"/>
          <w:szCs w:val="24"/>
        </w:rPr>
        <w:t>arrative to understand ourselves, others, and the world</w:t>
      </w:r>
      <w:r w:rsidRPr="00CE226C">
        <w:rPr>
          <w:rFonts w:ascii="Times New Roman" w:hAnsi="Times New Roman" w:cs="Times New Roman"/>
          <w:sz w:val="24"/>
          <w:szCs w:val="24"/>
        </w:rPr>
        <w:t>. Portsmouth, NH:  Heinemann</w:t>
      </w:r>
      <w:r>
        <w:rPr>
          <w:rFonts w:ascii="Times New Roman" w:hAnsi="Times New Roman" w:cs="Times New Roman"/>
          <w:sz w:val="24"/>
          <w:szCs w:val="24"/>
        </w:rPr>
        <w:t>.</w:t>
      </w:r>
    </w:p>
    <w:p w:rsidR="00F97875" w:rsidRDefault="00F97875" w:rsidP="00F97875">
      <w:pPr>
        <w:pBdr>
          <w:bottom w:val="single" w:sz="18" w:space="0" w:color="E5E5E5"/>
        </w:pBdr>
        <w:shd w:val="clear" w:color="auto" w:fill="FFFFFF"/>
        <w:spacing w:line="480" w:lineRule="auto"/>
        <w:ind w:left="720" w:hanging="720"/>
      </w:pPr>
      <w:proofErr w:type="gramStart"/>
      <w:r w:rsidRPr="006D4086">
        <w:t xml:space="preserve">Graham, S., </w:t>
      </w:r>
      <w:r>
        <w:t>and D.</w:t>
      </w:r>
      <w:r w:rsidRPr="006D4086">
        <w:t xml:space="preserve"> </w:t>
      </w:r>
      <w:proofErr w:type="spellStart"/>
      <w:r w:rsidRPr="006D4086">
        <w:t>Perin</w:t>
      </w:r>
      <w:proofErr w:type="spellEnd"/>
      <w:r w:rsidRPr="006D4086">
        <w:t>.</w:t>
      </w:r>
      <w:proofErr w:type="gramEnd"/>
      <w:r w:rsidRPr="006D4086">
        <w:t xml:space="preserve"> 2007. </w:t>
      </w:r>
      <w:r w:rsidRPr="006D4086">
        <w:rPr>
          <w:i/>
          <w:iCs/>
        </w:rPr>
        <w:t xml:space="preserve">Writing </w:t>
      </w:r>
      <w:r>
        <w:rPr>
          <w:i/>
          <w:iCs/>
        </w:rPr>
        <w:t>N</w:t>
      </w:r>
      <w:r w:rsidRPr="006D4086">
        <w:rPr>
          <w:i/>
          <w:iCs/>
        </w:rPr>
        <w:t xml:space="preserve">ext: Effective </w:t>
      </w:r>
      <w:r>
        <w:rPr>
          <w:i/>
          <w:iCs/>
        </w:rPr>
        <w:t>S</w:t>
      </w:r>
      <w:r w:rsidRPr="006D4086">
        <w:rPr>
          <w:i/>
          <w:iCs/>
        </w:rPr>
        <w:t xml:space="preserve">trategies to </w:t>
      </w:r>
      <w:r>
        <w:rPr>
          <w:i/>
          <w:iCs/>
        </w:rPr>
        <w:t>I</w:t>
      </w:r>
      <w:r w:rsidRPr="006D4086">
        <w:rPr>
          <w:i/>
          <w:iCs/>
        </w:rPr>
        <w:t xml:space="preserve">mprove </w:t>
      </w:r>
      <w:r>
        <w:rPr>
          <w:i/>
          <w:iCs/>
        </w:rPr>
        <w:t>W</w:t>
      </w:r>
      <w:r w:rsidRPr="006D4086">
        <w:rPr>
          <w:i/>
          <w:iCs/>
        </w:rPr>
        <w:t xml:space="preserve">riting of </w:t>
      </w:r>
      <w:r>
        <w:rPr>
          <w:i/>
          <w:iCs/>
        </w:rPr>
        <w:t>A</w:t>
      </w:r>
      <w:r w:rsidRPr="006D4086">
        <w:rPr>
          <w:i/>
          <w:iCs/>
        </w:rPr>
        <w:t xml:space="preserve">dolescents in </w:t>
      </w:r>
      <w:r>
        <w:rPr>
          <w:i/>
          <w:iCs/>
        </w:rPr>
        <w:t>M</w:t>
      </w:r>
      <w:r w:rsidRPr="006D4086">
        <w:rPr>
          <w:i/>
          <w:iCs/>
        </w:rPr>
        <w:t xml:space="preserve">iddle and </w:t>
      </w:r>
      <w:r>
        <w:rPr>
          <w:i/>
          <w:iCs/>
        </w:rPr>
        <w:t>H</w:t>
      </w:r>
      <w:r w:rsidRPr="006D4086">
        <w:rPr>
          <w:i/>
          <w:iCs/>
        </w:rPr>
        <w:t xml:space="preserve">igh </w:t>
      </w:r>
      <w:r>
        <w:rPr>
          <w:i/>
          <w:iCs/>
        </w:rPr>
        <w:t>S</w:t>
      </w:r>
      <w:r w:rsidRPr="006D4086">
        <w:rPr>
          <w:i/>
          <w:iCs/>
        </w:rPr>
        <w:t>chools</w:t>
      </w:r>
      <w:r>
        <w:rPr>
          <w:i/>
          <w:iCs/>
        </w:rPr>
        <w:t xml:space="preserve">. </w:t>
      </w:r>
      <w:proofErr w:type="gramStart"/>
      <w:r w:rsidRPr="00413985">
        <w:rPr>
          <w:iCs/>
        </w:rPr>
        <w:t>A Report to the Carnegie Corporation of New York.</w:t>
      </w:r>
      <w:proofErr w:type="gramEnd"/>
      <w:r w:rsidRPr="00413985">
        <w:rPr>
          <w:iCs/>
        </w:rPr>
        <w:t xml:space="preserve"> </w:t>
      </w:r>
      <w:r w:rsidRPr="006D4086">
        <w:t>Washington, DC: Alliance for Excellent</w:t>
      </w:r>
      <w:r w:rsidRPr="006D4086">
        <w:rPr>
          <w:i/>
          <w:iCs/>
        </w:rPr>
        <w:t xml:space="preserve"> </w:t>
      </w:r>
      <w:r w:rsidRPr="006D4086">
        <w:rPr>
          <w:iCs/>
        </w:rPr>
        <w:t>E</w:t>
      </w:r>
      <w:r w:rsidRPr="006D4086">
        <w:t>ducation.</w:t>
      </w:r>
      <w:r w:rsidRPr="00ED3CEF">
        <w:t xml:space="preserve"> </w:t>
      </w:r>
    </w:p>
    <w:p w:rsidR="00B807B9" w:rsidRPr="00ED3CEF" w:rsidRDefault="00B807B9" w:rsidP="00B807B9">
      <w:pPr>
        <w:spacing w:line="480" w:lineRule="auto"/>
        <w:ind w:left="720" w:hanging="720"/>
      </w:pPr>
      <w:r w:rsidRPr="00ED3CEF">
        <w:t>Hillocks, G.</w:t>
      </w:r>
      <w:proofErr w:type="gramStart"/>
      <w:r w:rsidRPr="00ED3CEF">
        <w:t>,  Jr</w:t>
      </w:r>
      <w:proofErr w:type="gramEnd"/>
      <w:r w:rsidRPr="00ED3CEF">
        <w:t xml:space="preserve">. (1986a).  </w:t>
      </w:r>
      <w:r w:rsidRPr="00ED3CEF">
        <w:rPr>
          <w:i/>
        </w:rPr>
        <w:t>Research on written composition:  New directions for teaching</w:t>
      </w:r>
      <w:r w:rsidRPr="00ED3CEF">
        <w:t xml:space="preserve">.  Urbana, IL: ERIC and National </w:t>
      </w:r>
      <w:proofErr w:type="gramStart"/>
      <w:r w:rsidRPr="00ED3CEF">
        <w:t>Conference  for</w:t>
      </w:r>
      <w:proofErr w:type="gramEnd"/>
      <w:r w:rsidRPr="00ED3CEF">
        <w:t xml:space="preserve"> Research in English. </w:t>
      </w:r>
    </w:p>
    <w:p w:rsidR="00B807B9" w:rsidRPr="00ED3CEF" w:rsidRDefault="00B807B9" w:rsidP="00B807B9">
      <w:pPr>
        <w:spacing w:line="480" w:lineRule="auto"/>
        <w:ind w:left="720" w:hanging="720"/>
      </w:pPr>
      <w:proofErr w:type="gramStart"/>
      <w:r w:rsidRPr="00ED3CEF">
        <w:t>Hillocks, G., Jr. (1986b).</w:t>
      </w:r>
      <w:proofErr w:type="gramEnd"/>
      <w:r w:rsidRPr="00ED3CEF">
        <w:t xml:space="preserve">  The writer's knowledge:  Theory, research, and implications for practice. In A. </w:t>
      </w:r>
      <w:proofErr w:type="spellStart"/>
      <w:r w:rsidRPr="00ED3CEF">
        <w:t>Petrosky</w:t>
      </w:r>
      <w:proofErr w:type="spellEnd"/>
      <w:r w:rsidRPr="00ED3CEF">
        <w:t xml:space="preserve"> &amp; D. </w:t>
      </w:r>
      <w:proofErr w:type="spellStart"/>
      <w:r w:rsidRPr="00ED3CEF">
        <w:t>Bartholomae</w:t>
      </w:r>
      <w:proofErr w:type="spellEnd"/>
      <w:r w:rsidRPr="00ED3CEF">
        <w:t xml:space="preserve"> (Eds.),</w:t>
      </w:r>
      <w:r w:rsidRPr="00ED3CEF">
        <w:rPr>
          <w:i/>
        </w:rPr>
        <w:t xml:space="preserve"> The teaching of writing</w:t>
      </w:r>
      <w:r w:rsidRPr="00ED3CEF">
        <w:t xml:space="preserve"> (85th </w:t>
      </w:r>
      <w:r w:rsidRPr="00ED3CEF">
        <w:lastRenderedPageBreak/>
        <w:t xml:space="preserve">Yearbook of the National Society for the Study of Education, Part II) (pp. 71-94).  Chicago:  National Society for the Study of Education. </w:t>
      </w:r>
    </w:p>
    <w:p w:rsidR="00B807B9" w:rsidRPr="00ED3CEF" w:rsidRDefault="00B807B9" w:rsidP="00B807B9">
      <w:pPr>
        <w:spacing w:line="480" w:lineRule="auto"/>
        <w:ind w:left="720" w:hanging="720"/>
      </w:pPr>
      <w:r w:rsidRPr="00ED3CEF">
        <w:t>Hillocks, G.</w:t>
      </w:r>
      <w:proofErr w:type="gramStart"/>
      <w:r w:rsidRPr="00ED3CEF">
        <w:t>,  Jr</w:t>
      </w:r>
      <w:proofErr w:type="gramEnd"/>
      <w:r w:rsidRPr="00ED3CEF">
        <w:t xml:space="preserve">. (1995).  </w:t>
      </w:r>
      <w:proofErr w:type="gramStart"/>
      <w:r w:rsidRPr="00ED3CEF">
        <w:rPr>
          <w:i/>
        </w:rPr>
        <w:t>Teaching writing as reflective practice</w:t>
      </w:r>
      <w:r w:rsidRPr="00ED3CEF">
        <w:t>.</w:t>
      </w:r>
      <w:proofErr w:type="gramEnd"/>
      <w:r w:rsidRPr="00ED3CEF">
        <w:t xml:space="preserve">  New York: Teachers College Press.</w:t>
      </w:r>
    </w:p>
    <w:p w:rsidR="00B807B9" w:rsidRPr="00CE226C" w:rsidRDefault="00B807B9" w:rsidP="00B807B9">
      <w:pPr>
        <w:spacing w:line="480" w:lineRule="auto"/>
        <w:ind w:left="720" w:hanging="720"/>
      </w:pPr>
      <w:proofErr w:type="gramStart"/>
      <w:r w:rsidRPr="00ED3CEF">
        <w:t>Hillocks, G. (2002).</w:t>
      </w:r>
      <w:proofErr w:type="gramEnd"/>
      <w:r w:rsidRPr="00ED3CEF">
        <w:t xml:space="preserve">  </w:t>
      </w:r>
      <w:r w:rsidRPr="00ED3CEF">
        <w:rPr>
          <w:i/>
        </w:rPr>
        <w:t>The testing trap: How state writing assessments control learning</w:t>
      </w:r>
      <w:r w:rsidRPr="00ED3CEF">
        <w:t>.  New York: Teachers College Press</w:t>
      </w:r>
      <w:r>
        <w:t>.</w:t>
      </w:r>
    </w:p>
    <w:p w:rsidR="008B7AD1" w:rsidRPr="00CE226C" w:rsidRDefault="008B7AD1" w:rsidP="00B807B9">
      <w:pPr>
        <w:pStyle w:val="HTMLPreformatted"/>
        <w:spacing w:line="480" w:lineRule="auto"/>
        <w:ind w:left="900" w:hanging="900"/>
        <w:rPr>
          <w:rFonts w:ascii="Times New Roman" w:hAnsi="Times New Roman" w:cs="Times New Roman"/>
          <w:sz w:val="24"/>
          <w:szCs w:val="24"/>
        </w:rPr>
      </w:pPr>
      <w:r w:rsidRPr="00CE226C">
        <w:rPr>
          <w:rFonts w:ascii="Times New Roman" w:hAnsi="Times New Roman" w:cs="Times New Roman"/>
          <w:sz w:val="24"/>
          <w:szCs w:val="24"/>
        </w:rPr>
        <w:t>Smith, M. W., Wilhelm</w:t>
      </w:r>
      <w:r w:rsidR="00B807B9">
        <w:rPr>
          <w:rFonts w:ascii="Times New Roman" w:hAnsi="Times New Roman" w:cs="Times New Roman"/>
          <w:sz w:val="24"/>
          <w:szCs w:val="24"/>
        </w:rPr>
        <w:t>, J., Fredrickson, J.  (2012</w:t>
      </w:r>
      <w:r w:rsidRPr="00CE226C">
        <w:rPr>
          <w:rFonts w:ascii="Times New Roman" w:hAnsi="Times New Roman" w:cs="Times New Roman"/>
          <w:sz w:val="24"/>
          <w:szCs w:val="24"/>
        </w:rPr>
        <w:t xml:space="preserve">).  </w:t>
      </w:r>
      <w:r w:rsidRPr="00CE226C">
        <w:rPr>
          <w:rFonts w:ascii="Times New Roman" w:hAnsi="Times New Roman" w:cs="Times New Roman"/>
          <w:i/>
          <w:sz w:val="24"/>
          <w:szCs w:val="24"/>
        </w:rPr>
        <w:t>O, yeah</w:t>
      </w:r>
      <w:proofErr w:type="gramStart"/>
      <w:r w:rsidRPr="00CE226C">
        <w:rPr>
          <w:rFonts w:ascii="Times New Roman" w:hAnsi="Times New Roman" w:cs="Times New Roman"/>
          <w:i/>
          <w:sz w:val="24"/>
          <w:szCs w:val="24"/>
        </w:rPr>
        <w:t>?!:</w:t>
      </w:r>
      <w:proofErr w:type="gramEnd"/>
      <w:r w:rsidRPr="00CE226C">
        <w:rPr>
          <w:rFonts w:ascii="Times New Roman" w:hAnsi="Times New Roman" w:cs="Times New Roman"/>
          <w:i/>
          <w:sz w:val="24"/>
          <w:szCs w:val="24"/>
        </w:rPr>
        <w:t xml:space="preserve"> Putting argument to work both in school and out</w:t>
      </w:r>
      <w:r w:rsidR="00B807B9">
        <w:rPr>
          <w:rFonts w:ascii="Times New Roman" w:hAnsi="Times New Roman" w:cs="Times New Roman"/>
          <w:sz w:val="24"/>
          <w:szCs w:val="24"/>
        </w:rPr>
        <w:t>.  Portsmouth, NH:  Heinemann.</w:t>
      </w:r>
    </w:p>
    <w:p w:rsidR="008B7AD1" w:rsidRPr="00CE226C" w:rsidRDefault="008B7AD1" w:rsidP="00B807B9">
      <w:pPr>
        <w:pStyle w:val="HTMLPreformatted"/>
        <w:spacing w:line="480" w:lineRule="auto"/>
        <w:ind w:left="900" w:hanging="900"/>
        <w:rPr>
          <w:rFonts w:ascii="Times New Roman" w:hAnsi="Times New Roman" w:cs="Times New Roman"/>
          <w:sz w:val="24"/>
          <w:szCs w:val="24"/>
        </w:rPr>
      </w:pPr>
      <w:r w:rsidRPr="00CE226C">
        <w:rPr>
          <w:rFonts w:ascii="Times New Roman" w:hAnsi="Times New Roman" w:cs="Times New Roman"/>
          <w:sz w:val="24"/>
          <w:szCs w:val="24"/>
        </w:rPr>
        <w:t>Wilhelm, J., Smith, M. W</w:t>
      </w:r>
      <w:r w:rsidR="00B807B9">
        <w:rPr>
          <w:rFonts w:ascii="Times New Roman" w:hAnsi="Times New Roman" w:cs="Times New Roman"/>
          <w:sz w:val="24"/>
          <w:szCs w:val="24"/>
        </w:rPr>
        <w:t>.,  &amp; Fredrickson, J.  (2012</w:t>
      </w:r>
      <w:r w:rsidRPr="00CE226C">
        <w:rPr>
          <w:rFonts w:ascii="Times New Roman" w:hAnsi="Times New Roman" w:cs="Times New Roman"/>
          <w:sz w:val="24"/>
          <w:szCs w:val="24"/>
        </w:rPr>
        <w:t xml:space="preserve">).  </w:t>
      </w:r>
      <w:r w:rsidRPr="00CE226C">
        <w:rPr>
          <w:rFonts w:ascii="Times New Roman" w:hAnsi="Times New Roman" w:cs="Times New Roman"/>
          <w:i/>
          <w:sz w:val="24"/>
          <w:szCs w:val="24"/>
        </w:rPr>
        <w:t>Get it done</w:t>
      </w:r>
      <w:proofErr w:type="gramStart"/>
      <w:r w:rsidRPr="00CE226C">
        <w:rPr>
          <w:rFonts w:ascii="Times New Roman" w:hAnsi="Times New Roman" w:cs="Times New Roman"/>
          <w:i/>
          <w:sz w:val="24"/>
          <w:szCs w:val="24"/>
        </w:rPr>
        <w:t>!:</w:t>
      </w:r>
      <w:proofErr w:type="gramEnd"/>
      <w:r w:rsidRPr="00CE226C">
        <w:rPr>
          <w:rFonts w:ascii="Times New Roman" w:hAnsi="Times New Roman" w:cs="Times New Roman"/>
          <w:i/>
          <w:sz w:val="24"/>
          <w:szCs w:val="24"/>
        </w:rPr>
        <w:t xml:space="preserve"> Writing </w:t>
      </w:r>
      <w:r w:rsidR="00B807B9">
        <w:rPr>
          <w:rFonts w:ascii="Times New Roman" w:hAnsi="Times New Roman" w:cs="Times New Roman"/>
          <w:i/>
          <w:sz w:val="24"/>
          <w:szCs w:val="24"/>
        </w:rPr>
        <w:t xml:space="preserve">and analyzing </w:t>
      </w:r>
      <w:r w:rsidRPr="00CE226C">
        <w:rPr>
          <w:rFonts w:ascii="Times New Roman" w:hAnsi="Times New Roman" w:cs="Times New Roman"/>
          <w:i/>
          <w:sz w:val="24"/>
          <w:szCs w:val="24"/>
        </w:rPr>
        <w:t>informational text to make things happen.</w:t>
      </w:r>
      <w:r w:rsidRPr="00CE226C">
        <w:rPr>
          <w:rFonts w:ascii="Times New Roman" w:hAnsi="Times New Roman" w:cs="Times New Roman"/>
          <w:sz w:val="24"/>
          <w:szCs w:val="24"/>
        </w:rPr>
        <w:t xml:space="preserve"> Portsmouth, NH:  Heinemann.</w:t>
      </w:r>
    </w:p>
    <w:p w:rsidR="008B7AD1" w:rsidRPr="00CE226C" w:rsidRDefault="008B7AD1" w:rsidP="008B7AD1">
      <w:pPr>
        <w:pStyle w:val="HTMLPreformatted"/>
        <w:ind w:left="900" w:hanging="900"/>
        <w:rPr>
          <w:rFonts w:ascii="Times New Roman" w:hAnsi="Times New Roman" w:cs="Times New Roman"/>
          <w:sz w:val="24"/>
          <w:szCs w:val="24"/>
        </w:rPr>
      </w:pPr>
    </w:p>
    <w:p w:rsidR="008B7AD1" w:rsidRDefault="008B7AD1" w:rsidP="008B7AD1">
      <w:pPr>
        <w:pStyle w:val="PlainText"/>
        <w:tabs>
          <w:tab w:val="left" w:pos="2160"/>
        </w:tabs>
        <w:spacing w:line="480" w:lineRule="auto"/>
        <w:ind w:right="2" w:firstLine="720"/>
        <w:rPr>
          <w:rFonts w:ascii="Times New Roman" w:hAnsi="Times New Roman"/>
          <w:sz w:val="24"/>
          <w:szCs w:val="24"/>
        </w:rPr>
      </w:pPr>
    </w:p>
    <w:p w:rsidR="00FC14F3" w:rsidRDefault="00FC14F3"/>
    <w:sectPr w:rsidR="00FC14F3" w:rsidSect="00C04A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Jeffrey Wilhelm" w:date="2012-06-18T20:35:00Z" w:initials="JW">
    <w:p w:rsidR="00414F08" w:rsidRDefault="00414F08">
      <w:pPr>
        <w:pStyle w:val="CommentText"/>
      </w:pPr>
      <w:r>
        <w:rPr>
          <w:rStyle w:val="CommentReference"/>
        </w:rPr>
        <w:annotationRef/>
      </w:r>
      <w:r>
        <w:t>I suggest putting procedural knowledge first since you learn the what through the how – unless you have a reason to do it this way.</w:t>
      </w:r>
    </w:p>
  </w:comment>
  <w:comment w:id="19" w:author="Jeffrey Wilhelm" w:date="2012-06-18T20:39:00Z" w:initials="JW">
    <w:p w:rsidR="005B2624" w:rsidRDefault="005B2624">
      <w:pPr>
        <w:pStyle w:val="CommentText"/>
      </w:pPr>
      <w:r>
        <w:rPr>
          <w:rStyle w:val="CommentReference"/>
        </w:rPr>
        <w:annotationRef/>
      </w:r>
      <w:r>
        <w:t>I think we need to say that this supposition does not bear scrutiny</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2A7"/>
    <w:multiLevelType w:val="hybridMultilevel"/>
    <w:tmpl w:val="025A7D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2A2A4166"/>
    <w:multiLevelType w:val="hybridMultilevel"/>
    <w:tmpl w:val="393E6CFC"/>
    <w:lvl w:ilvl="0" w:tplc="14846A4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125"/>
    <w:rsid w:val="000279C4"/>
    <w:rsid w:val="00033248"/>
    <w:rsid w:val="00075C51"/>
    <w:rsid w:val="000E6963"/>
    <w:rsid w:val="00130E11"/>
    <w:rsid w:val="00203331"/>
    <w:rsid w:val="002078DB"/>
    <w:rsid w:val="002671C2"/>
    <w:rsid w:val="002B698E"/>
    <w:rsid w:val="002E4125"/>
    <w:rsid w:val="00310B06"/>
    <w:rsid w:val="003234CC"/>
    <w:rsid w:val="003C7DE2"/>
    <w:rsid w:val="00414F08"/>
    <w:rsid w:val="004372B6"/>
    <w:rsid w:val="0045570A"/>
    <w:rsid w:val="00461F8E"/>
    <w:rsid w:val="0048592A"/>
    <w:rsid w:val="004C1B60"/>
    <w:rsid w:val="00570FAA"/>
    <w:rsid w:val="005B16B8"/>
    <w:rsid w:val="005B2624"/>
    <w:rsid w:val="005D6F68"/>
    <w:rsid w:val="005E70B3"/>
    <w:rsid w:val="00643F33"/>
    <w:rsid w:val="00675F89"/>
    <w:rsid w:val="006C48AC"/>
    <w:rsid w:val="00702794"/>
    <w:rsid w:val="00803381"/>
    <w:rsid w:val="00881D62"/>
    <w:rsid w:val="008A08EA"/>
    <w:rsid w:val="008B7AD1"/>
    <w:rsid w:val="00951F54"/>
    <w:rsid w:val="00960CA5"/>
    <w:rsid w:val="00984154"/>
    <w:rsid w:val="009D7188"/>
    <w:rsid w:val="00A0739B"/>
    <w:rsid w:val="00A308C8"/>
    <w:rsid w:val="00AE0493"/>
    <w:rsid w:val="00AE2287"/>
    <w:rsid w:val="00B521C7"/>
    <w:rsid w:val="00B807B9"/>
    <w:rsid w:val="00C04A12"/>
    <w:rsid w:val="00CE0713"/>
    <w:rsid w:val="00DF6C58"/>
    <w:rsid w:val="00E45115"/>
    <w:rsid w:val="00EE4B44"/>
    <w:rsid w:val="00EF4D10"/>
    <w:rsid w:val="00F4572F"/>
    <w:rsid w:val="00F77460"/>
    <w:rsid w:val="00F82384"/>
    <w:rsid w:val="00F97875"/>
    <w:rsid w:val="00FC14F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12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E4125"/>
    <w:pPr>
      <w:keepNext/>
      <w:jc w:val="center"/>
      <w:outlineLvl w:val="0"/>
    </w:pPr>
    <w:rPr>
      <w:sz w:val="28"/>
    </w:rPr>
  </w:style>
  <w:style w:type="paragraph" w:styleId="Heading2">
    <w:name w:val="heading 2"/>
    <w:basedOn w:val="Normal"/>
    <w:next w:val="Normal"/>
    <w:link w:val="Heading2Char"/>
    <w:qFormat/>
    <w:rsid w:val="002E4125"/>
    <w:pPr>
      <w:keepNext/>
      <w:ind w:left="113" w:right="113"/>
      <w:jc w:val="center"/>
      <w:outlineLvl w:val="1"/>
    </w:pPr>
    <w:rPr>
      <w:sz w:val="28"/>
    </w:rPr>
  </w:style>
  <w:style w:type="paragraph" w:styleId="Heading3">
    <w:name w:val="heading 3"/>
    <w:basedOn w:val="Normal"/>
    <w:next w:val="Normal"/>
    <w:link w:val="Heading3Char"/>
    <w:qFormat/>
    <w:rsid w:val="002E4125"/>
    <w:pPr>
      <w:keepNext/>
      <w:ind w:left="113" w:right="113"/>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4125"/>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2E412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2E4125"/>
    <w:rPr>
      <w:rFonts w:ascii="Times New Roman" w:eastAsia="Times New Roman" w:hAnsi="Times New Roman" w:cs="Times New Roman"/>
      <w:sz w:val="32"/>
      <w:szCs w:val="24"/>
    </w:rPr>
  </w:style>
  <w:style w:type="paragraph" w:styleId="PlainText">
    <w:name w:val="Plain Text"/>
    <w:basedOn w:val="Normal"/>
    <w:link w:val="PlainTextChar"/>
    <w:rsid w:val="002E4125"/>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basedOn w:val="DefaultParagraphFont"/>
    <w:link w:val="PlainText"/>
    <w:rsid w:val="002E4125"/>
    <w:rPr>
      <w:rFonts w:ascii="Courier New" w:eastAsia="Times New Roman" w:hAnsi="Courier New" w:cs="Times New Roman"/>
      <w:sz w:val="20"/>
      <w:szCs w:val="20"/>
    </w:rPr>
  </w:style>
  <w:style w:type="paragraph" w:customStyle="1" w:styleId="Body">
    <w:name w:val="Body"/>
    <w:basedOn w:val="Normal"/>
    <w:rsid w:val="002E4125"/>
    <w:rPr>
      <w:szCs w:val="20"/>
    </w:rPr>
  </w:style>
  <w:style w:type="character" w:styleId="Hyperlink">
    <w:name w:val="Hyperlink"/>
    <w:rsid w:val="002E4125"/>
    <w:rPr>
      <w:color w:val="0000FF"/>
      <w:u w:val="single"/>
    </w:rPr>
  </w:style>
  <w:style w:type="character" w:styleId="Emphasis">
    <w:name w:val="Emphasis"/>
    <w:uiPriority w:val="20"/>
    <w:qFormat/>
    <w:rsid w:val="002E4125"/>
    <w:rPr>
      <w:i/>
      <w:iCs/>
    </w:rPr>
  </w:style>
  <w:style w:type="character" w:styleId="CommentReference">
    <w:name w:val="annotation reference"/>
    <w:uiPriority w:val="99"/>
    <w:rsid w:val="002E4125"/>
    <w:rPr>
      <w:sz w:val="18"/>
      <w:szCs w:val="18"/>
    </w:rPr>
  </w:style>
  <w:style w:type="paragraph" w:styleId="CommentText">
    <w:name w:val="annotation text"/>
    <w:basedOn w:val="Normal"/>
    <w:link w:val="CommentTextChar"/>
    <w:uiPriority w:val="99"/>
    <w:rsid w:val="002E4125"/>
  </w:style>
  <w:style w:type="character" w:customStyle="1" w:styleId="CommentTextChar">
    <w:name w:val="Comment Text Char"/>
    <w:basedOn w:val="DefaultParagraphFont"/>
    <w:link w:val="CommentText"/>
    <w:uiPriority w:val="99"/>
    <w:rsid w:val="002E412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E4125"/>
    <w:rPr>
      <w:rFonts w:ascii="Tahoma" w:hAnsi="Tahoma" w:cs="Tahoma"/>
      <w:sz w:val="16"/>
      <w:szCs w:val="16"/>
    </w:rPr>
  </w:style>
  <w:style w:type="character" w:customStyle="1" w:styleId="BalloonTextChar">
    <w:name w:val="Balloon Text Char"/>
    <w:basedOn w:val="DefaultParagraphFont"/>
    <w:link w:val="BalloonText"/>
    <w:uiPriority w:val="99"/>
    <w:semiHidden/>
    <w:rsid w:val="002E4125"/>
    <w:rPr>
      <w:rFonts w:ascii="Tahoma" w:eastAsia="Times New Roman" w:hAnsi="Tahoma" w:cs="Tahoma"/>
      <w:sz w:val="16"/>
      <w:szCs w:val="16"/>
    </w:rPr>
  </w:style>
  <w:style w:type="paragraph" w:styleId="ListParagraph">
    <w:name w:val="List Paragraph"/>
    <w:basedOn w:val="Normal"/>
    <w:uiPriority w:val="34"/>
    <w:qFormat/>
    <w:rsid w:val="002E4125"/>
    <w:pPr>
      <w:spacing w:after="200" w:line="276" w:lineRule="auto"/>
      <w:ind w:left="720"/>
      <w:contextualSpacing/>
    </w:pPr>
    <w:rPr>
      <w:rFonts w:asciiTheme="minorHAnsi" w:eastAsiaTheme="minorHAnsi" w:hAnsiTheme="minorHAnsi" w:cstheme="minorBidi"/>
      <w:sz w:val="22"/>
      <w:szCs w:val="22"/>
    </w:rPr>
  </w:style>
  <w:style w:type="paragraph" w:styleId="HTMLPreformatted">
    <w:name w:val="HTML Preformatted"/>
    <w:basedOn w:val="Normal"/>
    <w:link w:val="HTMLPreformattedChar"/>
    <w:rsid w:val="008B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8B7AD1"/>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0E6963"/>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14F08"/>
    <w:rPr>
      <w:b/>
      <w:bCs/>
      <w:sz w:val="20"/>
      <w:szCs w:val="20"/>
    </w:rPr>
  </w:style>
  <w:style w:type="character" w:customStyle="1" w:styleId="CommentSubjectChar">
    <w:name w:val="Comment Subject Char"/>
    <w:basedOn w:val="CommentTextChar"/>
    <w:link w:val="CommentSubject"/>
    <w:uiPriority w:val="99"/>
    <w:semiHidden/>
    <w:rsid w:val="00414F08"/>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12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E4125"/>
    <w:pPr>
      <w:keepNext/>
      <w:jc w:val="center"/>
      <w:outlineLvl w:val="0"/>
    </w:pPr>
    <w:rPr>
      <w:sz w:val="28"/>
    </w:rPr>
  </w:style>
  <w:style w:type="paragraph" w:styleId="Heading2">
    <w:name w:val="heading 2"/>
    <w:basedOn w:val="Normal"/>
    <w:next w:val="Normal"/>
    <w:link w:val="Heading2Char"/>
    <w:qFormat/>
    <w:rsid w:val="002E4125"/>
    <w:pPr>
      <w:keepNext/>
      <w:ind w:left="113" w:right="113"/>
      <w:jc w:val="center"/>
      <w:outlineLvl w:val="1"/>
    </w:pPr>
    <w:rPr>
      <w:sz w:val="28"/>
    </w:rPr>
  </w:style>
  <w:style w:type="paragraph" w:styleId="Heading3">
    <w:name w:val="heading 3"/>
    <w:basedOn w:val="Normal"/>
    <w:next w:val="Normal"/>
    <w:link w:val="Heading3Char"/>
    <w:qFormat/>
    <w:rsid w:val="002E4125"/>
    <w:pPr>
      <w:keepNext/>
      <w:ind w:left="113" w:right="113"/>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4125"/>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2E412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2E4125"/>
    <w:rPr>
      <w:rFonts w:ascii="Times New Roman" w:eastAsia="Times New Roman" w:hAnsi="Times New Roman" w:cs="Times New Roman"/>
      <w:sz w:val="32"/>
      <w:szCs w:val="24"/>
    </w:rPr>
  </w:style>
  <w:style w:type="paragraph" w:styleId="PlainText">
    <w:name w:val="Plain Text"/>
    <w:basedOn w:val="Normal"/>
    <w:link w:val="PlainTextChar"/>
    <w:rsid w:val="002E4125"/>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basedOn w:val="DefaultParagraphFont"/>
    <w:link w:val="PlainText"/>
    <w:rsid w:val="002E4125"/>
    <w:rPr>
      <w:rFonts w:ascii="Courier New" w:eastAsia="Times New Roman" w:hAnsi="Courier New" w:cs="Times New Roman"/>
      <w:sz w:val="20"/>
      <w:szCs w:val="20"/>
    </w:rPr>
  </w:style>
  <w:style w:type="paragraph" w:customStyle="1" w:styleId="Body">
    <w:name w:val="Body"/>
    <w:basedOn w:val="Normal"/>
    <w:rsid w:val="002E4125"/>
    <w:rPr>
      <w:szCs w:val="20"/>
    </w:rPr>
  </w:style>
  <w:style w:type="character" w:styleId="Hyperlink">
    <w:name w:val="Hyperlink"/>
    <w:rsid w:val="002E4125"/>
    <w:rPr>
      <w:color w:val="0000FF"/>
      <w:u w:val="single"/>
    </w:rPr>
  </w:style>
  <w:style w:type="character" w:styleId="Emphasis">
    <w:name w:val="Emphasis"/>
    <w:uiPriority w:val="20"/>
    <w:qFormat/>
    <w:rsid w:val="002E4125"/>
    <w:rPr>
      <w:i/>
      <w:iCs/>
    </w:rPr>
  </w:style>
  <w:style w:type="character" w:styleId="CommentReference">
    <w:name w:val="annotation reference"/>
    <w:uiPriority w:val="99"/>
    <w:rsid w:val="002E4125"/>
    <w:rPr>
      <w:sz w:val="18"/>
      <w:szCs w:val="18"/>
    </w:rPr>
  </w:style>
  <w:style w:type="paragraph" w:styleId="CommentText">
    <w:name w:val="annotation text"/>
    <w:basedOn w:val="Normal"/>
    <w:link w:val="CommentTextChar"/>
    <w:uiPriority w:val="99"/>
    <w:rsid w:val="002E4125"/>
  </w:style>
  <w:style w:type="character" w:customStyle="1" w:styleId="CommentTextChar">
    <w:name w:val="Comment Text Char"/>
    <w:basedOn w:val="DefaultParagraphFont"/>
    <w:link w:val="CommentText"/>
    <w:uiPriority w:val="99"/>
    <w:rsid w:val="002E412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E4125"/>
    <w:rPr>
      <w:rFonts w:ascii="Tahoma" w:hAnsi="Tahoma" w:cs="Tahoma"/>
      <w:sz w:val="16"/>
      <w:szCs w:val="16"/>
    </w:rPr>
  </w:style>
  <w:style w:type="character" w:customStyle="1" w:styleId="BalloonTextChar">
    <w:name w:val="Balloon Text Char"/>
    <w:basedOn w:val="DefaultParagraphFont"/>
    <w:link w:val="BalloonText"/>
    <w:uiPriority w:val="99"/>
    <w:semiHidden/>
    <w:rsid w:val="002E4125"/>
    <w:rPr>
      <w:rFonts w:ascii="Tahoma" w:eastAsia="Times New Roman" w:hAnsi="Tahoma" w:cs="Tahoma"/>
      <w:sz w:val="16"/>
      <w:szCs w:val="16"/>
    </w:rPr>
  </w:style>
  <w:style w:type="paragraph" w:styleId="ListParagraph">
    <w:name w:val="List Paragraph"/>
    <w:basedOn w:val="Normal"/>
    <w:uiPriority w:val="34"/>
    <w:qFormat/>
    <w:rsid w:val="002E4125"/>
    <w:pPr>
      <w:spacing w:after="200" w:line="276" w:lineRule="auto"/>
      <w:ind w:left="720"/>
      <w:contextualSpacing/>
    </w:pPr>
    <w:rPr>
      <w:rFonts w:asciiTheme="minorHAnsi" w:eastAsiaTheme="minorHAnsi" w:hAnsiTheme="minorHAnsi" w:cstheme="minorBidi"/>
      <w:sz w:val="22"/>
      <w:szCs w:val="22"/>
    </w:rPr>
  </w:style>
  <w:style w:type="paragraph" w:styleId="HTMLPreformatted">
    <w:name w:val="HTML Preformatted"/>
    <w:basedOn w:val="Normal"/>
    <w:link w:val="HTMLPreformattedChar"/>
    <w:rsid w:val="008B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8B7AD1"/>
    <w:rPr>
      <w:rFonts w:ascii="Courier New" w:eastAsia="Times New Roman" w:hAnsi="Courier New" w:cs="Courier New"/>
      <w:color w:val="000000"/>
      <w:sz w:val="20"/>
      <w:szCs w:val="20"/>
    </w:rPr>
  </w:style>
  <w:style w:type="character" w:styleId="FollowedHyperlink">
    <w:name w:val="FollowedHyperlink"/>
    <w:basedOn w:val="DefaultParagraphFont"/>
    <w:uiPriority w:val="99"/>
    <w:semiHidden/>
    <w:unhideWhenUsed/>
    <w:rsid w:val="000E6963"/>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414F08"/>
    <w:rPr>
      <w:b/>
      <w:bCs/>
      <w:sz w:val="20"/>
      <w:szCs w:val="20"/>
    </w:rPr>
  </w:style>
  <w:style w:type="character" w:customStyle="1" w:styleId="CommentSubjectChar">
    <w:name w:val="Comment Subject Char"/>
    <w:basedOn w:val="CommentTextChar"/>
    <w:link w:val="CommentSubject"/>
    <w:uiPriority w:val="99"/>
    <w:semiHidden/>
    <w:rsid w:val="00414F0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wpacouncil.org/files/framework-for-success-postsecondary-writing.pdf" TargetMode="External"/><Relationship Id="rId8" Type="http://schemas.openxmlformats.org/officeDocument/2006/relationships/hyperlink" Target="http://www.corestandards.org/assets/Appendix_A.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2739</Words>
  <Characters>15614</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Smith</dc:creator>
  <cp:lastModifiedBy>Jessica Marie Westhoff</cp:lastModifiedBy>
  <cp:revision>2</cp:revision>
  <dcterms:created xsi:type="dcterms:W3CDTF">2012-07-01T18:54:00Z</dcterms:created>
  <dcterms:modified xsi:type="dcterms:W3CDTF">2012-07-01T18:54:00Z</dcterms:modified>
</cp:coreProperties>
</file>